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717" w:rsidRPr="00A1091A" w:rsidRDefault="00816717" w:rsidP="00816717">
      <w:pPr>
        <w:jc w:val="both"/>
        <w:rPr>
          <w:rFonts w:ascii="Arial Unicode MS" w:eastAsia="Arial Unicode MS" w:hAnsi="Arial Unicode MS" w:cs="Arial Unicode MS"/>
          <w:b/>
          <w:sz w:val="28"/>
          <w:szCs w:val="28"/>
          <w:lang w:eastAsia="ko-KR"/>
        </w:rPr>
      </w:pPr>
      <w:r w:rsidRPr="00A1091A">
        <w:rPr>
          <w:rFonts w:ascii="Arial Unicode MS" w:eastAsia="Arial Unicode MS" w:hAnsi="Arial Unicode MS" w:cs="Arial Unicode MS" w:hint="eastAsia"/>
          <w:b/>
          <w:sz w:val="28"/>
          <w:szCs w:val="28"/>
          <w:lang w:eastAsia="ko-KR"/>
        </w:rPr>
        <w:t>Lab 7</w:t>
      </w:r>
    </w:p>
    <w:p w:rsidR="00816717" w:rsidRPr="00A1091A" w:rsidRDefault="00816717" w:rsidP="00816717">
      <w:pPr>
        <w:rPr>
          <w:rFonts w:ascii="Arial Unicode MS" w:eastAsia="Arial Unicode MS" w:hAnsi="Arial Unicode MS" w:cs="Arial Unicode MS"/>
          <w:sz w:val="28"/>
          <w:szCs w:val="28"/>
          <w:u w:val="single"/>
        </w:rPr>
      </w:pPr>
      <w:r w:rsidRPr="00A1091A">
        <w:rPr>
          <w:rFonts w:ascii="Arial Unicode MS" w:eastAsia="Arial Unicode MS" w:hAnsi="Arial Unicode MS" w:cs="Arial Unicode MS"/>
          <w:b/>
          <w:sz w:val="28"/>
          <w:szCs w:val="28"/>
        </w:rPr>
        <w:t xml:space="preserve">Hypothesis Testing </w:t>
      </w:r>
    </w:p>
    <w:p w:rsidR="00816717" w:rsidRPr="00A1091A" w:rsidRDefault="00816717" w:rsidP="00816717">
      <w:pPr>
        <w:rPr>
          <w:rFonts w:ascii="Arial Unicode MS" w:eastAsia="Arial Unicode MS" w:hAnsi="Arial Unicode MS" w:cs="Arial Unicode MS"/>
          <w:lang w:eastAsia="ko-KR"/>
        </w:rPr>
      </w:pPr>
    </w:p>
    <w:p w:rsidR="00816717" w:rsidRPr="00A1091A" w:rsidRDefault="00816717" w:rsidP="00816717">
      <w:pPr>
        <w:numPr>
          <w:ilvl w:val="0"/>
          <w:numId w:val="1"/>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What is hypothesis testing?</w:t>
      </w:r>
    </w:p>
    <w:p w:rsidR="00816717" w:rsidRDefault="00816717" w:rsidP="00816717">
      <w:pPr>
        <w:ind w:leftChars="100" w:left="200" w:firstLineChars="50" w:firstLine="110"/>
        <w:rPr>
          <w:rFonts w:ascii="Arial Unicode MS" w:eastAsia="Arial Unicode MS" w:hAnsi="Arial Unicode MS" w:cs="Arial Unicode MS"/>
          <w:sz w:val="22"/>
          <w:lang w:eastAsia="ko-KR"/>
        </w:rPr>
      </w:pPr>
      <w:r w:rsidRPr="00816717">
        <w:rPr>
          <w:rFonts w:ascii="Arial Unicode MS" w:eastAsia="Arial Unicode MS" w:hAnsi="Arial Unicode MS" w:cs="Arial Unicode MS" w:hint="eastAsia"/>
          <w:sz w:val="22"/>
          <w:highlight w:val="lightGray"/>
          <w:lang w:eastAsia="ko-KR"/>
        </w:rPr>
        <w:t>H</w:t>
      </w:r>
      <w:r w:rsidRPr="00816717">
        <w:rPr>
          <w:rFonts w:ascii="Arial Unicode MS" w:eastAsia="Arial Unicode MS" w:hAnsi="Arial Unicode MS" w:cs="Arial Unicode MS"/>
          <w:sz w:val="22"/>
          <w:highlight w:val="lightGray"/>
        </w:rPr>
        <w:t>ypothesis testing</w:t>
      </w:r>
      <w:r w:rsidRPr="00816717">
        <w:rPr>
          <w:rFonts w:ascii="Arial Unicode MS" w:eastAsia="Arial Unicode MS" w:hAnsi="Arial Unicode MS" w:cs="Arial Unicode MS" w:hint="eastAsia"/>
          <w:sz w:val="22"/>
          <w:highlight w:val="lightGray"/>
          <w:lang w:eastAsia="ko-KR"/>
        </w:rPr>
        <w:t xml:space="preserve"> is the procedure that makes a decision to </w:t>
      </w:r>
      <w:del w:id="0" w:author="BIOS" w:date="2012-09-27T15:54:00Z">
        <w:r w:rsidRPr="00816717" w:rsidDel="00E038C8">
          <w:rPr>
            <w:rFonts w:ascii="Arial Unicode MS" w:eastAsia="Arial Unicode MS" w:hAnsi="Arial Unicode MS" w:cs="Arial Unicode MS" w:hint="eastAsia"/>
            <w:sz w:val="22"/>
            <w:highlight w:val="lightGray"/>
            <w:lang w:eastAsia="ko-KR"/>
          </w:rPr>
          <w:delText>accept either</w:delText>
        </w:r>
        <w:r w:rsidDel="00E038C8">
          <w:rPr>
            <w:rFonts w:ascii="Arial Unicode MS" w:eastAsia="Arial Unicode MS" w:hAnsi="Arial Unicode MS" w:cs="Arial Unicode MS" w:hint="eastAsia"/>
            <w:sz w:val="22"/>
            <w:highlight w:val="lightGray"/>
            <w:lang w:eastAsia="ko-KR"/>
          </w:rPr>
          <w:delText xml:space="preserve"> the</w:delText>
        </w:r>
        <w:r w:rsidRPr="00816717" w:rsidDel="00E038C8">
          <w:rPr>
            <w:rFonts w:ascii="Arial Unicode MS" w:eastAsia="Arial Unicode MS" w:hAnsi="Arial Unicode MS" w:cs="Arial Unicode MS" w:hint="eastAsia"/>
            <w:sz w:val="22"/>
            <w:highlight w:val="lightGray"/>
            <w:lang w:eastAsia="ko-KR"/>
          </w:rPr>
          <w:delText xml:space="preserve"> null hypothesis or </w:delText>
        </w:r>
        <w:r w:rsidDel="00E038C8">
          <w:rPr>
            <w:rFonts w:ascii="Arial Unicode MS" w:eastAsia="Arial Unicode MS" w:hAnsi="Arial Unicode MS" w:cs="Arial Unicode MS" w:hint="eastAsia"/>
            <w:sz w:val="22"/>
            <w:highlight w:val="lightGray"/>
            <w:lang w:eastAsia="ko-KR"/>
          </w:rPr>
          <w:delText xml:space="preserve">the </w:delText>
        </w:r>
        <w:r w:rsidRPr="00816717" w:rsidDel="00E038C8">
          <w:rPr>
            <w:rFonts w:ascii="Arial Unicode MS" w:eastAsia="Arial Unicode MS" w:hAnsi="Arial Unicode MS" w:cs="Arial Unicode MS" w:hint="eastAsia"/>
            <w:sz w:val="22"/>
            <w:highlight w:val="lightGray"/>
            <w:lang w:eastAsia="ko-KR"/>
          </w:rPr>
          <w:delText>alternative hypothesis and rejects the rest of them</w:delText>
        </w:r>
      </w:del>
      <w:ins w:id="1" w:author="BIOS" w:date="2012-09-27T15:54:00Z">
        <w:r w:rsidR="00E038C8">
          <w:rPr>
            <w:rFonts w:ascii="Arial Unicode MS" w:eastAsia="Arial Unicode MS" w:hAnsi="Arial Unicode MS" w:cs="Arial Unicode MS"/>
            <w:sz w:val="22"/>
            <w:highlight w:val="lightGray"/>
            <w:lang w:eastAsia="ko-KR"/>
          </w:rPr>
          <w:t>reject or to fail to reject a given null hypothesis</w:t>
        </w:r>
      </w:ins>
      <w:r w:rsidRPr="00816717">
        <w:rPr>
          <w:rFonts w:ascii="Arial Unicode MS" w:eastAsia="Arial Unicode MS" w:hAnsi="Arial Unicode MS" w:cs="Arial Unicode MS" w:hint="eastAsia"/>
          <w:sz w:val="22"/>
          <w:highlight w:val="lightGray"/>
          <w:lang w:eastAsia="ko-KR"/>
        </w:rPr>
        <w:t>. Normally, while</w:t>
      </w:r>
      <w:r>
        <w:rPr>
          <w:rFonts w:ascii="Arial Unicode MS" w:eastAsia="Arial Unicode MS" w:hAnsi="Arial Unicode MS" w:cs="Arial Unicode MS" w:hint="eastAsia"/>
          <w:sz w:val="22"/>
          <w:highlight w:val="lightGray"/>
          <w:lang w:eastAsia="ko-KR"/>
        </w:rPr>
        <w:t xml:space="preserve"> the</w:t>
      </w:r>
      <w:r w:rsidRPr="00816717">
        <w:rPr>
          <w:rFonts w:ascii="Arial Unicode MS" w:eastAsia="Arial Unicode MS" w:hAnsi="Arial Unicode MS" w:cs="Arial Unicode MS" w:hint="eastAsia"/>
          <w:sz w:val="22"/>
          <w:highlight w:val="lightGray"/>
          <w:lang w:eastAsia="ko-KR"/>
        </w:rPr>
        <w:t xml:space="preserve"> null hypothesis is the hypothesis that has existed before,</w:t>
      </w:r>
      <w:r>
        <w:rPr>
          <w:rFonts w:ascii="Arial Unicode MS" w:eastAsia="Arial Unicode MS" w:hAnsi="Arial Unicode MS" w:cs="Arial Unicode MS" w:hint="eastAsia"/>
          <w:sz w:val="22"/>
          <w:highlight w:val="lightGray"/>
          <w:lang w:eastAsia="ko-KR"/>
        </w:rPr>
        <w:t xml:space="preserve"> the</w:t>
      </w:r>
      <w:r w:rsidRPr="00816717">
        <w:rPr>
          <w:rFonts w:ascii="Arial Unicode MS" w:eastAsia="Arial Unicode MS" w:hAnsi="Arial Unicode MS" w:cs="Arial Unicode MS" w:hint="eastAsia"/>
          <w:sz w:val="22"/>
          <w:highlight w:val="lightGray"/>
          <w:lang w:eastAsia="ko-KR"/>
        </w:rPr>
        <w:t xml:space="preserve"> alternative hypothesis is the hypothesis that </w:t>
      </w:r>
      <w:r w:rsidRPr="00816717">
        <w:rPr>
          <w:rFonts w:ascii="Arial Unicode MS" w:eastAsia="Arial Unicode MS" w:hAnsi="Arial Unicode MS" w:cs="Arial Unicode MS"/>
          <w:sz w:val="22"/>
          <w:highlight w:val="lightGray"/>
          <w:lang w:eastAsia="ko-KR"/>
        </w:rPr>
        <w:t>we wo</w:t>
      </w:r>
      <w:r w:rsidRPr="00816717">
        <w:rPr>
          <w:rFonts w:ascii="Arial Unicode MS" w:eastAsia="Arial Unicode MS" w:hAnsi="Arial Unicode MS" w:cs="Arial Unicode MS" w:hint="eastAsia"/>
          <w:sz w:val="22"/>
          <w:highlight w:val="lightGray"/>
          <w:lang w:eastAsia="ko-KR"/>
        </w:rPr>
        <w:t>uld like to prove as true.</w:t>
      </w:r>
      <w:r>
        <w:rPr>
          <w:rFonts w:ascii="Arial Unicode MS" w:eastAsia="Arial Unicode MS" w:hAnsi="Arial Unicode MS" w:cs="Arial Unicode MS" w:hint="eastAsia"/>
          <w:sz w:val="22"/>
          <w:lang w:eastAsia="ko-KR"/>
        </w:rPr>
        <w:t xml:space="preserve">  </w:t>
      </w:r>
    </w:p>
    <w:p w:rsidR="00816717" w:rsidRPr="00A1091A" w:rsidRDefault="00816717" w:rsidP="00816717">
      <w:pPr>
        <w:rPr>
          <w:rFonts w:ascii="Arial Unicode MS" w:eastAsia="Arial Unicode MS" w:hAnsi="Arial Unicode MS" w:cs="Arial Unicode MS"/>
          <w:sz w:val="22"/>
          <w:lang w:eastAsia="ko-KR"/>
        </w:rPr>
      </w:pPr>
    </w:p>
    <w:p w:rsidR="00816717" w:rsidRPr="00A1091A" w:rsidRDefault="00816717" w:rsidP="00816717">
      <w:pPr>
        <w:numPr>
          <w:ilvl w:val="0"/>
          <w:numId w:val="1"/>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Hypothesis tests are always done under the assumption that the null hypothesis is true. They ask the question, “Is it likely that I would have observed my test statistic if the null hypothesis were true?” If it is likely, then do not reject the null hypothesis. If it is unlikely, then reject the null hypothesis.</w:t>
      </w:r>
    </w:p>
    <w:p w:rsidR="00816717" w:rsidRDefault="00816717" w:rsidP="00816717">
      <w:pPr>
        <w:rPr>
          <w:rFonts w:ascii="Arial Unicode MS" w:eastAsia="Arial Unicode MS" w:hAnsi="Arial Unicode MS" w:cs="Arial Unicode MS"/>
          <w:sz w:val="22"/>
          <w:lang w:eastAsia="ko-KR"/>
        </w:rPr>
      </w:pPr>
    </w:p>
    <w:p w:rsidR="00816717" w:rsidRPr="00A1091A" w:rsidRDefault="00816717" w:rsidP="00816717">
      <w:pPr>
        <w:rPr>
          <w:rFonts w:ascii="Arial Unicode MS" w:eastAsia="Arial Unicode MS" w:hAnsi="Arial Unicode MS" w:cs="Arial Unicode MS"/>
          <w:sz w:val="22"/>
          <w:lang w:eastAsia="ko-KR"/>
        </w:rPr>
      </w:pPr>
    </w:p>
    <w:p w:rsidR="00816717" w:rsidRPr="00A1091A" w:rsidRDefault="00816717" w:rsidP="00816717">
      <w:pPr>
        <w:numPr>
          <w:ilvl w:val="0"/>
          <w:numId w:val="1"/>
        </w:numPr>
        <w:spacing w:after="120"/>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Steps for Hypothesis Testing </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1.</w:t>
      </w:r>
      <w:r w:rsidRPr="00A1091A">
        <w:rPr>
          <w:rFonts w:ascii="Arial Unicode MS" w:eastAsia="Arial Unicode MS" w:hAnsi="Arial Unicode MS" w:cs="Arial Unicode MS"/>
          <w:sz w:val="22"/>
        </w:rPr>
        <w:tab/>
        <w:t>State the hypotheses (</w:t>
      </w:r>
      <w:r w:rsidRPr="00A1091A">
        <w:rPr>
          <w:rFonts w:ascii="Arial Unicode MS" w:eastAsia="Arial Unicode MS" w:hAnsi="Arial Unicode MS" w:cs="Arial Unicode MS"/>
          <w:sz w:val="22"/>
          <w:u w:val="single"/>
        </w:rPr>
        <w:t>both</w:t>
      </w:r>
      <w:r w:rsidRPr="00A1091A">
        <w:rPr>
          <w:rFonts w:ascii="Arial Unicode MS" w:eastAsia="Arial Unicode MS" w:hAnsi="Arial Unicode MS" w:cs="Arial Unicode MS"/>
          <w:sz w:val="22"/>
        </w:rPr>
        <w:t xml:space="preserve"> null and alternative)</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2.</w:t>
      </w:r>
      <w:r w:rsidRPr="00A1091A">
        <w:rPr>
          <w:rFonts w:ascii="Arial Unicode MS" w:eastAsia="Arial Unicode MS" w:hAnsi="Arial Unicode MS" w:cs="Arial Unicode MS"/>
          <w:sz w:val="22"/>
        </w:rPr>
        <w:tab/>
        <w:t>Specify the significance level (</w:t>
      </w:r>
      <w:r w:rsidRPr="00A1091A">
        <w:rPr>
          <w:rFonts w:ascii="Arial Unicode MS" w:eastAsia="Arial Unicode MS" w:hAnsi="Arial Unicode MS" w:cs="Arial Unicode MS"/>
          <w:sz w:val="22"/>
        </w:rPr>
        <w:sym w:font="Symbol" w:char="F061"/>
      </w:r>
      <w:r w:rsidRPr="00A1091A">
        <w:rPr>
          <w:rFonts w:ascii="Arial Unicode MS" w:eastAsia="Arial Unicode MS" w:hAnsi="Arial Unicode MS" w:cs="Arial Unicode MS"/>
          <w:sz w:val="22"/>
        </w:rPr>
        <w:t>)</w:t>
      </w:r>
    </w:p>
    <w:p w:rsidR="00816717" w:rsidRPr="00A1091A" w:rsidRDefault="00816717" w:rsidP="00816717">
      <w:pPr>
        <w:numPr>
          <w:ilvl w:val="0"/>
          <w:numId w:val="2"/>
        </w:numPr>
        <w:tabs>
          <w:tab w:val="left" w:pos="180"/>
          <w:tab w:val="left" w:pos="45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Draw sample of size </w:t>
      </w:r>
      <w:r w:rsidRPr="00A1091A">
        <w:rPr>
          <w:rFonts w:ascii="Arial Unicode MS" w:eastAsia="Arial Unicode MS" w:hAnsi="Arial Unicode MS" w:cs="Arial Unicode MS"/>
          <w:i/>
          <w:sz w:val="22"/>
        </w:rPr>
        <w:t>n</w:t>
      </w:r>
      <w:r w:rsidRPr="00A1091A">
        <w:rPr>
          <w:rFonts w:ascii="Arial Unicode MS" w:eastAsia="Arial Unicode MS" w:hAnsi="Arial Unicode MS" w:cs="Arial Unicode MS"/>
          <w:sz w:val="22"/>
        </w:rPr>
        <w:t xml:space="preserve"> and compute the test statistic.</w:t>
      </w:r>
    </w:p>
    <w:p w:rsidR="00816717" w:rsidRPr="00A1091A" w:rsidRDefault="00816717" w:rsidP="00816717">
      <w:pPr>
        <w:numPr>
          <w:ilvl w:val="0"/>
          <w:numId w:val="2"/>
        </w:numPr>
        <w:tabs>
          <w:tab w:val="left" w:pos="180"/>
          <w:tab w:val="left" w:pos="45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p-value. Compare p-value to the significance level.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if </w:t>
      </w:r>
      <w:r w:rsidRPr="00A1091A">
        <w:rPr>
          <w:rFonts w:ascii="Arial Unicode MS" w:eastAsia="Arial Unicode MS" w:hAnsi="Arial Unicode MS" w:cs="Arial Unicode MS"/>
          <w:i/>
          <w:sz w:val="22"/>
        </w:rPr>
        <w:t>p</w:t>
      </w:r>
      <w:r w:rsidRPr="00A1091A">
        <w:rPr>
          <w:rFonts w:ascii="Arial Unicode MS" w:eastAsia="Arial Unicode MS" w:hAnsi="Arial Unicode MS" w:cs="Arial Unicode MS"/>
          <w:sz w:val="22"/>
        </w:rPr>
        <w:t>&lt;</w:t>
      </w:r>
      <w:r w:rsidRPr="00A1091A">
        <w:rPr>
          <w:rFonts w:ascii="Arial Unicode MS" w:eastAsia="Arial Unicode MS" w:hAnsi="Arial Unicode MS" w:cs="Arial Unicode MS"/>
          <w:sz w:val="22"/>
        </w:rPr>
        <w:sym w:font="Symbol" w:char="F061"/>
      </w:r>
      <w:r w:rsidRPr="00A1091A">
        <w:rPr>
          <w:rFonts w:ascii="Arial Unicode MS" w:eastAsia="Arial Unicode MS" w:hAnsi="Arial Unicode MS" w:cs="Arial Unicode MS"/>
          <w:sz w:val="22"/>
        </w:rPr>
        <w:t>.</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5.</w:t>
      </w:r>
      <w:r w:rsidRPr="00A1091A">
        <w:rPr>
          <w:rFonts w:ascii="Arial Unicode MS" w:eastAsia="Arial Unicode MS" w:hAnsi="Arial Unicode MS" w:cs="Arial Unicode MS"/>
          <w:sz w:val="22"/>
        </w:rPr>
        <w:tab/>
        <w:t>State conclusions in terms of subject matter</w:t>
      </w:r>
    </w:p>
    <w:p w:rsidR="00816717" w:rsidRPr="00A1091A" w:rsidRDefault="00816717" w:rsidP="00816717">
      <w:pPr>
        <w:rPr>
          <w:rFonts w:ascii="Arial Unicode MS" w:eastAsia="Arial Unicode MS" w:hAnsi="Arial Unicode MS" w:cs="Arial Unicode MS"/>
        </w:rPr>
      </w:pPr>
    </w:p>
    <w:p w:rsidR="00816717" w:rsidRPr="00A1091A" w:rsidRDefault="00816717" w:rsidP="00816717">
      <w:pPr>
        <w:rPr>
          <w:rFonts w:ascii="Arial Unicode MS" w:eastAsia="Arial Unicode MS" w:hAnsi="Arial Unicode MS" w:cs="Arial Unicode MS"/>
          <w:lang w:eastAsia="ko-KR"/>
        </w:rPr>
      </w:pPr>
    </w:p>
    <w:p w:rsidR="00816717" w:rsidRPr="00A1091A" w:rsidRDefault="00816717" w:rsidP="00816717">
      <w:pPr>
        <w:numPr>
          <w:ilvl w:val="0"/>
          <w:numId w:val="1"/>
        </w:numPr>
        <w:ind w:left="450" w:hanging="450"/>
        <w:rPr>
          <w:rFonts w:ascii="Arial Unicode MS" w:eastAsia="Arial Unicode MS" w:hAnsi="Arial Unicode MS" w:cs="Arial Unicode MS"/>
          <w:sz w:val="22"/>
        </w:rPr>
      </w:pPr>
      <w:smartTag w:uri="urn:schemas-microsoft-com:office:smarttags" w:element="City">
        <w:smartTag w:uri="urn:schemas-microsoft-com:office:smarttags" w:element="place">
          <w:r w:rsidRPr="00A1091A">
            <w:rPr>
              <w:rFonts w:ascii="Arial Unicode MS" w:eastAsia="Arial Unicode MS" w:hAnsi="Arial Unicode MS" w:cs="Arial Unicode MS"/>
              <w:sz w:val="22"/>
            </w:rPr>
            <w:t>Normal</w:t>
          </w:r>
        </w:smartTag>
      </w:smartTag>
      <w:r w:rsidRPr="00A1091A">
        <w:rPr>
          <w:rFonts w:ascii="Arial Unicode MS" w:eastAsia="Arial Unicode MS" w:hAnsi="Arial Unicode MS" w:cs="Arial Unicode MS"/>
          <w:sz w:val="22"/>
        </w:rPr>
        <w:t xml:space="preserve"> tests (Z-tests)</w:t>
      </w:r>
    </w:p>
    <w:p w:rsidR="00816717" w:rsidRPr="00A1091A" w:rsidRDefault="00816717" w:rsidP="00816717">
      <w:pPr>
        <w:numPr>
          <w:ilvl w:val="0"/>
          <w:numId w:val="3"/>
        </w:numPr>
        <w:rPr>
          <w:rFonts w:ascii="Arial Unicode MS" w:eastAsia="Arial Unicode MS" w:hAnsi="Arial Unicode MS" w:cs="Arial Unicode MS"/>
          <w:sz w:val="22"/>
        </w:rPr>
      </w:pPr>
      <w:r w:rsidRPr="00A1091A">
        <w:rPr>
          <w:rFonts w:ascii="Arial Unicode MS" w:eastAsia="Arial Unicode MS" w:hAnsi="Arial Unicode MS" w:cs="Arial Unicode MS"/>
          <w:i/>
          <w:iCs/>
          <w:sz w:val="22"/>
        </w:rPr>
        <w:t>Test statistic</w:t>
      </w: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position w:val="-32"/>
          <w:sz w:val="22"/>
        </w:rPr>
        <w:object w:dxaOrig="11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6pt" o:ole="">
            <v:imagedata r:id="rId6" o:title=""/>
          </v:shape>
          <o:OLEObject Type="Embed" ProgID="Equation.3" ShapeID="_x0000_i1025" DrawAspect="Content" ObjectID="_1410266800" r:id="rId7"/>
        </w:object>
      </w:r>
    </w:p>
    <w:p w:rsidR="00816717" w:rsidRPr="00A1091A" w:rsidRDefault="00816717" w:rsidP="00816717">
      <w:pPr>
        <w:numPr>
          <w:ilvl w:val="0"/>
          <w:numId w:val="3"/>
        </w:numPr>
        <w:rPr>
          <w:rFonts w:ascii="Arial Unicode MS" w:eastAsia="Arial Unicode MS" w:hAnsi="Arial Unicode MS" w:cs="Arial Unicode MS"/>
          <w:sz w:val="22"/>
        </w:rPr>
      </w:pPr>
      <w:r w:rsidRPr="00A1091A">
        <w:rPr>
          <w:rFonts w:ascii="Arial Unicode MS" w:eastAsia="Arial Unicode MS" w:hAnsi="Arial Unicode MS" w:cs="Arial Unicode MS"/>
          <w:i/>
          <w:iCs/>
          <w:sz w:val="22"/>
        </w:rPr>
        <w:t>Distribution of Test Statistic</w:t>
      </w:r>
      <w:r w:rsidRPr="00A1091A">
        <w:rPr>
          <w:rFonts w:ascii="Arial Unicode MS" w:eastAsia="Arial Unicode MS" w:hAnsi="Arial Unicode MS" w:cs="Arial Unicode MS"/>
          <w:sz w:val="22"/>
        </w:rPr>
        <w:t xml:space="preserve">: Standard </w:t>
      </w:r>
      <w:smartTag w:uri="urn:schemas-microsoft-com:office:smarttags" w:element="City">
        <w:smartTag w:uri="urn:schemas-microsoft-com:office:smarttags" w:element="place">
          <w:r w:rsidRPr="00A1091A">
            <w:rPr>
              <w:rFonts w:ascii="Arial Unicode MS" w:eastAsia="Arial Unicode MS" w:hAnsi="Arial Unicode MS" w:cs="Arial Unicode MS"/>
              <w:sz w:val="22"/>
            </w:rPr>
            <w:t>Normal</w:t>
          </w:r>
        </w:smartTag>
      </w:smartTag>
    </w:p>
    <w:p w:rsidR="00816717" w:rsidRPr="00A1091A" w:rsidRDefault="00816717" w:rsidP="00816717">
      <w:pPr>
        <w:numPr>
          <w:ilvl w:val="0"/>
          <w:numId w:val="4"/>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Types of Errors</w:t>
      </w:r>
    </w:p>
    <w:p w:rsidR="00816717" w:rsidRPr="00A1091A" w:rsidRDefault="00816717" w:rsidP="00816717">
      <w:pPr>
        <w:ind w:left="450"/>
        <w:rPr>
          <w:rFonts w:ascii="Arial Unicode MS" w:eastAsia="Arial Unicode MS" w:hAnsi="Arial Unicode MS" w:cs="Arial Unicode MS"/>
          <w:sz w:val="22"/>
        </w:rPr>
      </w:pPr>
      <w:r w:rsidRPr="00A1091A">
        <w:rPr>
          <w:rFonts w:ascii="Arial Unicode MS" w:eastAsia="Arial Unicode MS" w:hAnsi="Arial Unicode MS" w:cs="Arial Unicode MS"/>
          <w:sz w:val="22"/>
        </w:rPr>
        <w:t>1.</w:t>
      </w:r>
      <w:r w:rsidRPr="00A1091A">
        <w:rPr>
          <w:rFonts w:ascii="Arial Unicode MS" w:eastAsia="Arial Unicode MS" w:hAnsi="Arial Unicode MS" w:cs="Arial Unicode MS"/>
          <w:sz w:val="22"/>
        </w:rPr>
        <w:tab/>
        <w:t xml:space="preserve">Type I </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Type I error is when you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when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is true</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61"/>
      </w: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BA"/>
      </w:r>
      <w:r w:rsidRPr="00A1091A">
        <w:rPr>
          <w:rFonts w:ascii="Arial Unicode MS" w:eastAsia="Arial Unicode MS" w:hAnsi="Arial Unicode MS" w:cs="Arial Unicode MS"/>
          <w:sz w:val="22"/>
        </w:rPr>
        <w:t xml:space="preserve"> P(reject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is true).</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Type I error is usually set by the investigator.</w:t>
      </w:r>
    </w:p>
    <w:p w:rsidR="00816717" w:rsidRPr="00A1091A" w:rsidRDefault="00816717" w:rsidP="00816717">
      <w:pPr>
        <w:tabs>
          <w:tab w:val="left" w:pos="180"/>
          <w:tab w:val="left" w:pos="450"/>
          <w:tab w:val="left" w:pos="810"/>
          <w:tab w:val="left" w:pos="1800"/>
          <w:tab w:val="left" w:pos="2790"/>
          <w:tab w:val="left" w:pos="2880"/>
        </w:tabs>
        <w:ind w:left="1170" w:hanging="1170"/>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ind w:left="1170" w:hanging="117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2.</w:t>
      </w:r>
      <w:r w:rsidRPr="00A1091A">
        <w:rPr>
          <w:rFonts w:ascii="Arial Unicode MS" w:eastAsia="Arial Unicode MS" w:hAnsi="Arial Unicode MS" w:cs="Arial Unicode MS"/>
          <w:sz w:val="22"/>
        </w:rPr>
        <w:tab/>
        <w:t xml:space="preserve">Type II </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Type II error is when you fail to reject H</w:t>
      </w:r>
      <w:r w:rsidRPr="00A1091A">
        <w:rPr>
          <w:rFonts w:ascii="Arial Unicode MS" w:eastAsia="Arial Unicode MS" w:hAnsi="Arial Unicode MS" w:cs="Arial Unicode MS"/>
          <w:sz w:val="22"/>
          <w:vertAlign w:val="subscript"/>
        </w:rPr>
        <w:t>o</w:t>
      </w:r>
      <w:r w:rsidRPr="00A1091A">
        <w:rPr>
          <w:rFonts w:ascii="Arial Unicode MS" w:eastAsia="Arial Unicode MS" w:hAnsi="Arial Unicode MS" w:cs="Arial Unicode MS"/>
          <w:sz w:val="22"/>
        </w:rPr>
        <w:t xml:space="preserve"> when H</w:t>
      </w:r>
      <w:r w:rsidRPr="00A1091A">
        <w:rPr>
          <w:rFonts w:ascii="Arial Unicode MS" w:eastAsia="Arial Unicode MS" w:hAnsi="Arial Unicode MS" w:cs="Arial Unicode MS"/>
          <w:sz w:val="22"/>
          <w:vertAlign w:val="subscript"/>
        </w:rPr>
        <w:t>o</w:t>
      </w:r>
      <w:r w:rsidRPr="00A1091A">
        <w:rPr>
          <w:rFonts w:ascii="Arial Unicode MS" w:eastAsia="Arial Unicode MS" w:hAnsi="Arial Unicode MS" w:cs="Arial Unicode MS"/>
          <w:sz w:val="22"/>
        </w:rPr>
        <w:t xml:space="preserve"> is false</w:t>
      </w:r>
    </w:p>
    <w:p w:rsidR="00816717" w:rsidRPr="00A1091A" w:rsidRDefault="00816717" w:rsidP="00816717">
      <w:pPr>
        <w:tabs>
          <w:tab w:val="left" w:pos="180"/>
          <w:tab w:val="left" w:pos="450"/>
          <w:tab w:val="left" w:pos="810"/>
          <w:tab w:val="left" w:pos="1800"/>
          <w:tab w:val="left" w:pos="2790"/>
          <w:tab w:val="left" w:pos="2880"/>
        </w:tabs>
        <w:ind w:left="117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62"/>
      </w:r>
      <w:r w:rsidRPr="00A1091A">
        <w:rPr>
          <w:rFonts w:ascii="Arial Unicode MS" w:eastAsia="Arial Unicode MS" w:hAnsi="Arial Unicode MS" w:cs="Arial Unicode MS"/>
          <w:sz w:val="22"/>
        </w:rPr>
        <w:t xml:space="preserve"> </w:t>
      </w:r>
      <w:r w:rsidRPr="00A1091A">
        <w:rPr>
          <w:rFonts w:ascii="Arial Unicode MS" w:eastAsia="Arial Unicode MS" w:hAnsi="Arial Unicode MS" w:cs="Arial Unicode MS"/>
          <w:sz w:val="22"/>
        </w:rPr>
        <w:sym w:font="Symbol" w:char="F0BA"/>
      </w:r>
      <w:r w:rsidRPr="00A1091A">
        <w:rPr>
          <w:rFonts w:ascii="Arial Unicode MS" w:eastAsia="Arial Unicode MS" w:hAnsi="Arial Unicode MS" w:cs="Arial Unicode MS"/>
          <w:sz w:val="22"/>
        </w:rPr>
        <w:t xml:space="preserve"> P(do not reject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 H</w:t>
      </w:r>
      <w:r w:rsidRPr="00A1091A">
        <w:rPr>
          <w:rFonts w:ascii="Arial Unicode MS" w:eastAsia="Arial Unicode MS" w:hAnsi="Arial Unicode MS" w:cs="Arial Unicode MS"/>
          <w:sz w:val="22"/>
          <w:vertAlign w:val="subscript"/>
        </w:rPr>
        <w:t xml:space="preserve">0 </w:t>
      </w:r>
      <w:r w:rsidRPr="00A1091A">
        <w:rPr>
          <w:rFonts w:ascii="Arial Unicode MS" w:eastAsia="Arial Unicode MS" w:hAnsi="Arial Unicode MS" w:cs="Arial Unicode MS"/>
          <w:sz w:val="22"/>
        </w:rPr>
        <w:t>is not true).</w:t>
      </w:r>
    </w:p>
    <w:p w:rsidR="00816717" w:rsidRPr="00A1091A" w:rsidRDefault="00816717" w:rsidP="00816717">
      <w:pPr>
        <w:tabs>
          <w:tab w:val="left" w:pos="180"/>
          <w:tab w:val="left" w:pos="450"/>
          <w:tab w:val="left" w:pos="810"/>
          <w:tab w:val="left" w:pos="108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4"/>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P-value: The probability of getting a test statistic </w:t>
      </w:r>
      <w:r w:rsidRPr="00A1091A">
        <w:rPr>
          <w:rFonts w:ascii="Arial Unicode MS" w:eastAsia="Arial Unicode MS" w:hAnsi="Arial Unicode MS" w:cs="Arial Unicode MS"/>
          <w:i/>
          <w:iCs/>
          <w:sz w:val="22"/>
        </w:rPr>
        <w:t>as or more extreme</w:t>
      </w:r>
      <w:r w:rsidRPr="00A1091A">
        <w:rPr>
          <w:rFonts w:ascii="Arial Unicode MS" w:eastAsia="Arial Unicode MS" w:hAnsi="Arial Unicode MS" w:cs="Arial Unicode MS"/>
          <w:sz w:val="22"/>
        </w:rPr>
        <w:t xml:space="preserve"> than the one observed given that the null hypothesis is true.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if p&lt;</w:t>
      </w:r>
      <w:ins w:id="2" w:author="BIOS" w:date="2012-09-27T15:56:00Z">
        <w:r w:rsidR="005D260E" w:rsidRPr="00A1091A">
          <w:rPr>
            <w:rFonts w:ascii="Arial Unicode MS" w:eastAsia="Arial Unicode MS" w:hAnsi="Arial Unicode MS" w:cs="Arial Unicode MS"/>
            <w:sz w:val="22"/>
          </w:rPr>
          <w:sym w:font="Symbol" w:char="F061"/>
        </w:r>
      </w:ins>
      <w:del w:id="3" w:author="BIOS" w:date="2012-09-27T15:56:00Z">
        <w:r w:rsidRPr="00A1091A" w:rsidDel="005D260E">
          <w:rPr>
            <w:rFonts w:ascii="Arial Unicode MS" w:eastAsia="Arial Unicode MS" w:hAnsi="Arial Unicode MS" w:cs="Arial Unicode MS"/>
            <w:sz w:val="22"/>
          </w:rPr>
          <w:delText></w:delText>
        </w:r>
      </w:del>
      <w:r w:rsidRPr="00A1091A">
        <w:rPr>
          <w:rFonts w:ascii="Arial Unicode MS" w:eastAsia="Arial Unicode MS" w:hAnsi="Arial Unicode MS" w:cs="Arial Unicode MS"/>
          <w:sz w:val="22"/>
        </w:rPr>
        <w:t xml:space="preserve">. </w:t>
      </w:r>
    </w:p>
    <w:p w:rsidR="00816717" w:rsidRPr="00A1091A" w:rsidRDefault="00816717" w:rsidP="00816717">
      <w:pPr>
        <w:ind w:left="360" w:hanging="360"/>
        <w:rPr>
          <w:rFonts w:ascii="Arial Unicode MS" w:eastAsia="Arial Unicode MS" w:hAnsi="Arial Unicode MS" w:cs="Arial Unicode MS"/>
          <w:sz w:val="22"/>
        </w:rPr>
      </w:pPr>
    </w:p>
    <w:p w:rsidR="00816717" w:rsidRPr="00A1091A" w:rsidRDefault="00816717" w:rsidP="00816717">
      <w:pPr>
        <w:ind w:left="360" w:hanging="360"/>
        <w:rPr>
          <w:rFonts w:ascii="Arial Unicode MS" w:eastAsia="Arial Unicode MS" w:hAnsi="Arial Unicode MS" w:cs="Arial Unicode MS"/>
          <w:sz w:val="22"/>
        </w:rPr>
      </w:pPr>
    </w:p>
    <w:p w:rsidR="00816717" w:rsidRPr="00A1091A" w:rsidRDefault="00816717" w:rsidP="00816717">
      <w:pPr>
        <w:numPr>
          <w:ilvl w:val="0"/>
          <w:numId w:val="4"/>
        </w:numPr>
        <w:spacing w:after="120"/>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Relationship between hypothesis testing and confidence intervals.</w:t>
      </w:r>
    </w:p>
    <w:p w:rsidR="00816717" w:rsidRPr="00A1091A" w:rsidRDefault="00816717" w:rsidP="00816717">
      <w:pPr>
        <w:numPr>
          <w:ilvl w:val="0"/>
          <w:numId w:val="6"/>
        </w:numPr>
        <w:tabs>
          <w:tab w:val="left" w:pos="180"/>
          <w:tab w:val="left" w:pos="36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Hypothesis testing uses the observed data to determine </w:t>
      </w:r>
      <w:ins w:id="4" w:author="BIOS" w:date="2012-09-27T15:56:00Z">
        <w:r w:rsidR="00161E8D">
          <w:rPr>
            <w:rFonts w:ascii="Arial Unicode MS" w:eastAsia="Arial Unicode MS" w:hAnsi="Arial Unicode MS" w:cs="Arial Unicode MS"/>
            <w:sz w:val="22"/>
          </w:rPr>
          <w:t>how likely it would be for</w:t>
        </w:r>
      </w:ins>
      <w:del w:id="5" w:author="BIOS" w:date="2012-09-27T15:56:00Z">
        <w:r w:rsidRPr="00A1091A" w:rsidDel="00161E8D">
          <w:rPr>
            <w:rFonts w:ascii="Arial Unicode MS" w:eastAsia="Arial Unicode MS" w:hAnsi="Arial Unicode MS" w:cs="Arial Unicode MS"/>
            <w:sz w:val="22"/>
          </w:rPr>
          <w:delText>if</w:delText>
        </w:r>
      </w:del>
      <w:r w:rsidRPr="00A1091A">
        <w:rPr>
          <w:rFonts w:ascii="Arial Unicode MS" w:eastAsia="Arial Unicode MS" w:hAnsi="Arial Unicode MS" w:cs="Arial Unicode MS"/>
          <w:sz w:val="22"/>
        </w:rPr>
        <w:t xml:space="preserve"> the sample statistic (e.g., the sample mean) </w:t>
      </w:r>
      <w:del w:id="6" w:author="BIOS" w:date="2012-09-27T15:56:00Z">
        <w:r w:rsidRPr="00A1091A" w:rsidDel="00161E8D">
          <w:rPr>
            <w:rFonts w:ascii="Arial Unicode MS" w:eastAsia="Arial Unicode MS" w:hAnsi="Arial Unicode MS" w:cs="Arial Unicode MS"/>
            <w:sz w:val="22"/>
          </w:rPr>
          <w:delText>could have happened</w:delText>
        </w:r>
      </w:del>
      <w:ins w:id="7" w:author="BIOS" w:date="2012-09-27T15:56:00Z">
        <w:r w:rsidR="00161E8D">
          <w:rPr>
            <w:rFonts w:ascii="Arial Unicode MS" w:eastAsia="Arial Unicode MS" w:hAnsi="Arial Unicode MS" w:cs="Arial Unicode MS"/>
            <w:sz w:val="22"/>
          </w:rPr>
          <w:t xml:space="preserve">to </w:t>
        </w:r>
      </w:ins>
      <w:ins w:id="8" w:author="BIOS" w:date="2012-09-27T15:57:00Z">
        <w:r w:rsidR="00161E8D">
          <w:rPr>
            <w:rFonts w:ascii="Arial Unicode MS" w:eastAsia="Arial Unicode MS" w:hAnsi="Arial Unicode MS" w:cs="Arial Unicode MS"/>
            <w:sz w:val="22"/>
          </w:rPr>
          <w:t>occur</w:t>
        </w:r>
      </w:ins>
      <w:del w:id="9" w:author="BIOS" w:date="2012-09-27T15:56:00Z">
        <w:r w:rsidRPr="00A1091A" w:rsidDel="00161E8D">
          <w:rPr>
            <w:rFonts w:ascii="Arial Unicode MS" w:eastAsia="Arial Unicode MS" w:hAnsi="Arial Unicode MS" w:cs="Arial Unicode MS"/>
            <w:sz w:val="22"/>
          </w:rPr>
          <w:delText xml:space="preserve"> by </w:delText>
        </w:r>
      </w:del>
      <w:del w:id="10" w:author="BIOS" w:date="2012-09-27T15:57:00Z">
        <w:r w:rsidRPr="00A1091A" w:rsidDel="00161E8D">
          <w:rPr>
            <w:rFonts w:ascii="Arial Unicode MS" w:eastAsia="Arial Unicode MS" w:hAnsi="Arial Unicode MS" w:cs="Arial Unicode MS"/>
            <w:sz w:val="22"/>
          </w:rPr>
          <w:delText>chance alone</w:delText>
        </w:r>
      </w:del>
      <w:r w:rsidRPr="00A1091A">
        <w:rPr>
          <w:rFonts w:ascii="Arial Unicode MS" w:eastAsia="Arial Unicode MS" w:hAnsi="Arial Unicode MS" w:cs="Arial Unicode MS"/>
          <w:sz w:val="22"/>
        </w:rPr>
        <w:t xml:space="preserve"> under the assumption that the hypothesized value is the truth.</w:t>
      </w:r>
    </w:p>
    <w:p w:rsidR="00816717" w:rsidRPr="00A1091A" w:rsidRDefault="00816717" w:rsidP="00816717">
      <w:pPr>
        <w:numPr>
          <w:ilvl w:val="0"/>
          <w:numId w:val="6"/>
        </w:numPr>
        <w:tabs>
          <w:tab w:val="left" w:pos="180"/>
          <w:tab w:val="left" w:pos="36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Confidence intervals are intervals which contain values </w:t>
      </w:r>
      <w:del w:id="11" w:author="BIOS" w:date="2012-09-27T15:57:00Z">
        <w:r w:rsidRPr="00A1091A" w:rsidDel="001F041E">
          <w:rPr>
            <w:rFonts w:ascii="Arial Unicode MS" w:eastAsia="Arial Unicode MS" w:hAnsi="Arial Unicode MS" w:cs="Arial Unicode MS"/>
            <w:sz w:val="22"/>
          </w:rPr>
          <w:delText xml:space="preserve">for </w:delText>
        </w:r>
        <w:r w:rsidRPr="00A1091A" w:rsidDel="001F041E">
          <w:rPr>
            <w:rFonts w:ascii="Arial Unicode MS" w:eastAsia="Arial Unicode MS" w:hAnsi="Arial Unicode MS" w:cs="Arial Unicode MS"/>
            <w:sz w:val="22"/>
          </w:rPr>
          <w:sym w:font="Symbol" w:char="F06D"/>
        </w:r>
        <w:r w:rsidRPr="00A1091A" w:rsidDel="001F041E">
          <w:rPr>
            <w:rFonts w:ascii="Arial Unicode MS" w:eastAsia="Arial Unicode MS" w:hAnsi="Arial Unicode MS" w:cs="Arial Unicode MS"/>
            <w:sz w:val="22"/>
          </w:rPr>
          <w:delText xml:space="preserve"> </w:delText>
        </w:r>
      </w:del>
      <w:r w:rsidRPr="00A1091A">
        <w:rPr>
          <w:rFonts w:ascii="Arial Unicode MS" w:eastAsia="Arial Unicode MS" w:hAnsi="Arial Unicode MS" w:cs="Arial Unicode MS"/>
          <w:sz w:val="22"/>
        </w:rPr>
        <w:t xml:space="preserve">(which is fixed) which are plausible </w:t>
      </w:r>
      <w:ins w:id="12" w:author="BIOS" w:date="2012-09-27T15:57:00Z">
        <w:r w:rsidR="001F041E">
          <w:rPr>
            <w:rFonts w:ascii="Arial Unicode MS" w:eastAsia="Arial Unicode MS" w:hAnsi="Arial Unicode MS" w:cs="Arial Unicode MS"/>
            <w:sz w:val="22"/>
          </w:rPr>
          <w:t xml:space="preserve">values </w:t>
        </w:r>
        <w:r w:rsidR="001F041E" w:rsidRPr="00A1091A">
          <w:rPr>
            <w:rFonts w:ascii="Arial Unicode MS" w:eastAsia="Arial Unicode MS" w:hAnsi="Arial Unicode MS" w:cs="Arial Unicode MS"/>
            <w:sz w:val="22"/>
          </w:rPr>
          <w:t xml:space="preserve">for </w:t>
        </w:r>
        <w:r w:rsidR="001F041E" w:rsidRPr="00A1091A">
          <w:rPr>
            <w:rFonts w:ascii="Arial Unicode MS" w:eastAsia="Arial Unicode MS" w:hAnsi="Arial Unicode MS" w:cs="Arial Unicode MS"/>
            <w:sz w:val="22"/>
          </w:rPr>
          <w:sym w:font="Symbol" w:char="F06D"/>
        </w:r>
        <w:r w:rsidR="001F041E" w:rsidRPr="00A1091A">
          <w:rPr>
            <w:rFonts w:ascii="Arial Unicode MS" w:eastAsia="Arial Unicode MS" w:hAnsi="Arial Unicode MS" w:cs="Arial Unicode MS"/>
            <w:sz w:val="22"/>
          </w:rPr>
          <w:t xml:space="preserve"> </w:t>
        </w:r>
      </w:ins>
      <w:r w:rsidRPr="00A1091A">
        <w:rPr>
          <w:rFonts w:ascii="Arial Unicode MS" w:eastAsia="Arial Unicode MS" w:hAnsi="Arial Unicode MS" w:cs="Arial Unicode MS"/>
          <w:sz w:val="22"/>
        </w:rPr>
        <w:t>based on the data.</w:t>
      </w:r>
    </w:p>
    <w:p w:rsidR="00816717" w:rsidRPr="00A1091A" w:rsidRDefault="00816717" w:rsidP="00816717">
      <w:pPr>
        <w:numPr>
          <w:ilvl w:val="0"/>
          <w:numId w:val="6"/>
        </w:numPr>
        <w:tabs>
          <w:tab w:val="left" w:pos="180"/>
          <w:tab w:val="left" w:pos="36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If the null value is in the confidence interval</w:t>
      </w:r>
      <w:ins w:id="13" w:author="BIOS" w:date="2012-09-27T15:57:00Z">
        <w:r w:rsidR="00821239">
          <w:rPr>
            <w:rFonts w:ascii="Arial Unicode MS" w:eastAsia="Arial Unicode MS" w:hAnsi="Arial Unicode MS" w:cs="Arial Unicode MS"/>
            <w:sz w:val="22"/>
          </w:rPr>
          <w:t xml:space="preserve"> for normal data</w:t>
        </w:r>
      </w:ins>
      <w:r w:rsidRPr="00A1091A">
        <w:rPr>
          <w:rFonts w:ascii="Arial Unicode MS" w:eastAsia="Arial Unicode MS" w:hAnsi="Arial Unicode MS" w:cs="Arial Unicode MS"/>
          <w:sz w:val="22"/>
        </w:rPr>
        <w:t>, you will not reject H</w:t>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if you perform a hypothesis test.</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ind w:left="2790" w:hanging="279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 xml:space="preserve">Confidence intervals: </w:t>
      </w:r>
      <w:r w:rsidRPr="00A1091A">
        <w:rPr>
          <w:rFonts w:ascii="Arial Unicode MS" w:eastAsia="Arial Unicode MS" w:hAnsi="Arial Unicode MS" w:cs="Arial Unicode MS"/>
          <w:sz w:val="22"/>
        </w:rPr>
        <w:tab/>
        <w:t>"We are 95% confident that this interval contains the population mean."</w:t>
      </w:r>
    </w:p>
    <w:p w:rsidR="00816717" w:rsidRPr="00A1091A" w:rsidRDefault="00816717" w:rsidP="00816717">
      <w:pPr>
        <w:tabs>
          <w:tab w:val="left" w:pos="180"/>
          <w:tab w:val="left" w:pos="450"/>
          <w:tab w:val="left" w:pos="810"/>
          <w:tab w:val="left" w:pos="1800"/>
          <w:tab w:val="left" w:pos="2790"/>
          <w:tab w:val="left" w:pos="2880"/>
        </w:tabs>
        <w:ind w:left="2790" w:hanging="279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Hypothesis Testing:</w:t>
      </w:r>
      <w:r w:rsidRPr="00A1091A">
        <w:rPr>
          <w:rFonts w:ascii="Arial Unicode MS" w:eastAsia="Arial Unicode MS" w:hAnsi="Arial Unicode MS" w:cs="Arial Unicode MS"/>
          <w:sz w:val="22"/>
        </w:rPr>
        <w:tab/>
        <w:t xml:space="preserve">Do not reject the null hypothesis for any value of </w:t>
      </w:r>
      <w:r w:rsidRPr="00A1091A">
        <w:rPr>
          <w:rFonts w:ascii="Arial Unicode MS" w:eastAsia="Arial Unicode MS" w:hAnsi="Arial Unicode MS" w:cs="Arial Unicode MS"/>
          <w:sz w:val="22"/>
        </w:rPr>
        <w:sym w:font="Symbol" w:char="F06D"/>
      </w:r>
      <w:r w:rsidRPr="00A1091A">
        <w:rPr>
          <w:rFonts w:ascii="Arial Unicode MS" w:eastAsia="Arial Unicode MS" w:hAnsi="Arial Unicode MS" w:cs="Arial Unicode MS"/>
          <w:sz w:val="22"/>
          <w:vertAlign w:val="subscript"/>
        </w:rPr>
        <w:t>0</w:t>
      </w:r>
      <w:r w:rsidRPr="00A1091A">
        <w:rPr>
          <w:rFonts w:ascii="Arial Unicode MS" w:eastAsia="Arial Unicode MS" w:hAnsi="Arial Unicode MS" w:cs="Arial Unicode MS"/>
          <w:sz w:val="22"/>
        </w:rPr>
        <w:t xml:space="preserve"> that is contained in the confidence interval.</w:t>
      </w: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numPr>
          <w:ilvl w:val="0"/>
          <w:numId w:val="4"/>
        </w:numPr>
        <w:ind w:left="360"/>
        <w:rPr>
          <w:rFonts w:ascii="Arial Unicode MS" w:eastAsia="Arial Unicode MS" w:hAnsi="Arial Unicode MS" w:cs="Arial Unicode MS"/>
          <w:sz w:val="22"/>
        </w:rPr>
      </w:pPr>
      <w:r w:rsidRPr="00A1091A">
        <w:rPr>
          <w:rFonts w:ascii="Arial Unicode MS" w:eastAsia="Arial Unicode MS" w:hAnsi="Arial Unicode MS" w:cs="Arial Unicode MS"/>
          <w:sz w:val="22"/>
        </w:rPr>
        <w:t>Two-sided vs. one-sided hypothesis testing</w:t>
      </w: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1.</w:t>
      </w:r>
      <w:r w:rsidRPr="00A1091A">
        <w:rPr>
          <w:rFonts w:ascii="Arial Unicode MS" w:eastAsia="Arial Unicode MS" w:hAnsi="Arial Unicode MS" w:cs="Arial Unicode MS"/>
          <w:sz w:val="22"/>
        </w:rPr>
        <w:tab/>
        <w:t>Two-sided tests are more conservative.</w:t>
      </w:r>
    </w:p>
    <w:p w:rsidR="00816717" w:rsidRPr="00A1091A" w:rsidRDefault="00816717" w:rsidP="00816717">
      <w:pPr>
        <w:tabs>
          <w:tab w:val="left" w:pos="180"/>
          <w:tab w:val="left" w:pos="450"/>
          <w:tab w:val="left" w:pos="81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b/>
      </w:r>
      <w:r w:rsidRPr="00A1091A">
        <w:rPr>
          <w:rFonts w:ascii="Arial Unicode MS" w:eastAsia="Arial Unicode MS" w:hAnsi="Arial Unicode MS" w:cs="Arial Unicode MS"/>
          <w:sz w:val="22"/>
        </w:rPr>
        <w:tab/>
        <w:t>2.</w:t>
      </w:r>
      <w:r w:rsidRPr="00A1091A">
        <w:rPr>
          <w:rFonts w:ascii="Arial Unicode MS" w:eastAsia="Arial Unicode MS" w:hAnsi="Arial Unicode MS" w:cs="Arial Unicode MS"/>
          <w:sz w:val="22"/>
        </w:rPr>
        <w:tab/>
        <w:t>The p-value for a two-sided test is usually twice that of a one-sided test.</w:t>
      </w:r>
    </w:p>
    <w:p w:rsidR="00816717" w:rsidRPr="00A1091A" w:rsidRDefault="00816717" w:rsidP="00816717">
      <w:pPr>
        <w:numPr>
          <w:ilvl w:val="0"/>
          <w:numId w:val="5"/>
        </w:numPr>
        <w:tabs>
          <w:tab w:val="left" w:pos="180"/>
          <w:tab w:val="left" w:pos="450"/>
          <w:tab w:val="left" w:pos="1800"/>
          <w:tab w:val="left" w:pos="2790"/>
          <w:tab w:val="left" w:pos="2880"/>
        </w:tabs>
        <w:spacing w:after="120"/>
        <w:rPr>
          <w:rFonts w:ascii="Arial Unicode MS" w:eastAsia="Arial Unicode MS" w:hAnsi="Arial Unicode MS" w:cs="Arial Unicode MS"/>
          <w:sz w:val="22"/>
        </w:rPr>
      </w:pPr>
      <w:r w:rsidRPr="00A1091A">
        <w:rPr>
          <w:rFonts w:ascii="Arial Unicode MS" w:eastAsia="Arial Unicode MS" w:hAnsi="Arial Unicode MS" w:cs="Arial Unicode MS"/>
          <w:sz w:val="22"/>
        </w:rPr>
        <w:t>A one-sided test achieves significance sooner. (making such tests controversial)</w:t>
      </w:r>
    </w:p>
    <w:p w:rsidR="00816717" w:rsidRPr="00A1091A" w:rsidRDefault="00816717" w:rsidP="00816717">
      <w:pPr>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b/>
          <w:sz w:val="22"/>
        </w:rPr>
      </w:pPr>
      <w:r w:rsidRPr="00A1091A">
        <w:rPr>
          <w:rFonts w:ascii="Arial Unicode MS" w:eastAsia="Arial Unicode MS" w:hAnsi="Arial Unicode MS" w:cs="Arial Unicode MS"/>
          <w:b/>
          <w:sz w:val="22"/>
        </w:rPr>
        <w:br w:type="page"/>
      </w:r>
      <w:r w:rsidRPr="00A1091A">
        <w:rPr>
          <w:rFonts w:ascii="Arial Unicode MS" w:eastAsia="Arial Unicode MS" w:hAnsi="Arial Unicode MS" w:cs="Arial Unicode MS"/>
          <w:b/>
          <w:sz w:val="22"/>
        </w:rPr>
        <w:lastRenderedPageBreak/>
        <w:t xml:space="preserve">Example </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b/>
          <w:sz w:val="22"/>
        </w:rPr>
      </w:pPr>
    </w:p>
    <w:p w:rsidR="00816717" w:rsidRPr="00A1091A" w:rsidRDefault="00816717" w:rsidP="00816717">
      <w:pPr>
        <w:tabs>
          <w:tab w:val="left" w:pos="180"/>
          <w:tab w:val="left" w:pos="450"/>
          <w:tab w:val="left" w:pos="810"/>
          <w:tab w:val="left" w:pos="1800"/>
          <w:tab w:val="left" w:pos="2790"/>
          <w:tab w:val="left" w:pos="2880"/>
        </w:tabs>
        <w:ind w:left="360" w:hanging="360"/>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1. </w:t>
      </w:r>
      <w:r w:rsidRPr="00A1091A">
        <w:rPr>
          <w:rFonts w:ascii="Arial Unicode MS" w:eastAsia="Arial Unicode MS" w:hAnsi="Arial Unicode MS" w:cs="Arial Unicode MS"/>
          <w:sz w:val="22"/>
        </w:rPr>
        <w:tab/>
        <w:t xml:space="preserve">Consider </w:t>
      </w:r>
      <w:del w:id="14" w:author="BIOS" w:date="2012-09-27T15:57:00Z">
        <w:r w:rsidRPr="00A1091A" w:rsidDel="004D0B5D">
          <w:rPr>
            <w:rFonts w:ascii="Arial Unicode MS" w:eastAsia="Arial Unicode MS" w:hAnsi="Arial Unicode MS" w:cs="Arial Unicode MS"/>
            <w:sz w:val="22"/>
          </w:rPr>
          <w:delText xml:space="preserve">once again </w:delText>
        </w:r>
      </w:del>
      <w:r w:rsidRPr="00A1091A">
        <w:rPr>
          <w:rFonts w:ascii="Arial Unicode MS" w:eastAsia="Arial Unicode MS" w:hAnsi="Arial Unicode MS" w:cs="Arial Unicode MS"/>
          <w:sz w:val="22"/>
        </w:rPr>
        <w:t xml:space="preserve">the distribution of heights for the population of 12-40 year-olds who suffer from fetal alcohol syndrome. Recall that this distribution is approximately normal with unknown mean </w:t>
      </w:r>
      <w:r w:rsidRPr="00A1091A">
        <w:rPr>
          <w:rFonts w:ascii="Arial Unicode MS" w:eastAsia="Arial Unicode MS" w:hAnsi="Arial Unicode MS" w:cs="Arial Unicode MS"/>
          <w:sz w:val="24"/>
        </w:rPr>
        <w:sym w:font="Symbol" w:char="F06D"/>
      </w:r>
      <w:r w:rsidRPr="00A1091A">
        <w:rPr>
          <w:rFonts w:ascii="Arial Unicode MS" w:eastAsia="Arial Unicode MS" w:hAnsi="Arial Unicode MS" w:cs="Arial Unicode MS"/>
        </w:rPr>
        <w:t xml:space="preserve"> </w:t>
      </w:r>
      <w:r w:rsidRPr="00A1091A">
        <w:rPr>
          <w:rFonts w:ascii="Arial Unicode MS" w:eastAsia="Arial Unicode MS" w:hAnsi="Arial Unicode MS" w:cs="Arial Unicode MS"/>
          <w:sz w:val="22"/>
        </w:rPr>
        <w:t xml:space="preserve">and known standard deviation </w:t>
      </w:r>
      <w:r w:rsidRPr="00A1091A">
        <w:rPr>
          <w:rFonts w:ascii="Arial Unicode MS" w:eastAsia="Arial Unicode MS" w:hAnsi="Arial Unicode MS" w:cs="Arial Unicode MS"/>
          <w:sz w:val="24"/>
        </w:rPr>
        <w:sym w:font="Symbol" w:char="F073"/>
      </w:r>
      <w:r w:rsidRPr="00A1091A">
        <w:rPr>
          <w:rFonts w:ascii="Arial Unicode MS" w:eastAsia="Arial Unicode MS" w:hAnsi="Arial Unicode MS" w:cs="Arial Unicode MS"/>
          <w:sz w:val="22"/>
        </w:rPr>
        <w:t>=6 cm. Suppose you want to know whether the mean height for this population is equal to the mean height for individuals in the same age group who do not have fetal alcohol syndrome</w:t>
      </w:r>
      <w:ins w:id="15" w:author="BIOS" w:date="2012-09-27T15:58:00Z">
        <w:r w:rsidR="004D0B5D">
          <w:rPr>
            <w:rFonts w:ascii="Arial Unicode MS" w:eastAsia="Arial Unicode MS" w:hAnsi="Arial Unicode MS" w:cs="Arial Unicode MS"/>
            <w:sz w:val="22"/>
          </w:rPr>
          <w:t>,</w:t>
        </w:r>
      </w:ins>
      <w:r w:rsidRPr="00A1091A">
        <w:rPr>
          <w:rFonts w:ascii="Arial Unicode MS" w:eastAsia="Arial Unicode MS" w:hAnsi="Arial Unicode MS" w:cs="Arial Unicode MS"/>
          <w:sz w:val="22"/>
        </w:rPr>
        <w:t xml:space="preserve"> which you know to be 160.0 cm. Your sample of size 31 drawn from this population had a mean height of </w:t>
      </w:r>
      <w:r w:rsidRPr="00A1091A">
        <w:rPr>
          <w:rFonts w:ascii="Arial Unicode MS" w:eastAsia="Arial Unicode MS" w:hAnsi="Arial Unicode MS" w:cs="Arial Unicode MS"/>
          <w:position w:val="-6"/>
          <w:sz w:val="22"/>
        </w:rPr>
        <w:object w:dxaOrig="220" w:dyaOrig="260">
          <v:shape id="_x0000_i1026" type="#_x0000_t75" style="width:11.25pt;height:12.75pt" o:ole="">
            <v:imagedata r:id="rId8" o:title=""/>
          </v:shape>
          <o:OLEObject Type="Embed" ProgID="Equation.3" ShapeID="_x0000_i1026" DrawAspect="Content" ObjectID="_1410266801" r:id="rId9"/>
        </w:object>
      </w:r>
      <w:r w:rsidRPr="00A1091A">
        <w:rPr>
          <w:rFonts w:ascii="Arial Unicode MS" w:eastAsia="Arial Unicode MS" w:hAnsi="Arial Unicode MS" w:cs="Arial Unicode MS"/>
          <w:sz w:val="22"/>
        </w:rPr>
        <w:t xml:space="preserve">=147.4 cm. Perform an appropriate hypothesis test at the </w:t>
      </w:r>
      <m:oMath>
        <m:r>
          <m:rPr>
            <m:sty m:val="p"/>
          </m:rPr>
          <w:rPr>
            <w:rFonts w:ascii="Cambria Math" w:eastAsia="Arial Unicode MS" w:hAnsi="Cambria Math" w:cs="Arial Unicode MS"/>
            <w:sz w:val="22"/>
          </w:rPr>
          <m:t>α</m:t>
        </m:r>
      </m:oMath>
      <w:r w:rsidRPr="00A1091A">
        <w:rPr>
          <w:rFonts w:ascii="Arial Unicode MS" w:eastAsia="Arial Unicode MS" w:hAnsi="Arial Unicode MS" w:cs="Arial Unicode MS"/>
          <w:sz w:val="22"/>
        </w:rPr>
        <w:t>=0.05 level of significance.</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null hypothesis.</w:t>
      </w:r>
    </w:p>
    <w:p w:rsidR="009D2D13" w:rsidRDefault="009D2D13" w:rsidP="009D2D13">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9D2D13">
        <w:rPr>
          <w:rFonts w:ascii="Arial Unicode MS" w:eastAsia="Arial Unicode MS" w:hAnsi="Arial Unicode MS" w:cs="Arial Unicode MS" w:hint="eastAsia"/>
          <w:sz w:val="22"/>
          <w:highlight w:val="lightGray"/>
          <w:lang w:eastAsia="ko-KR"/>
        </w:rPr>
        <w:t>The mean of height for the population of 12-40 years olds suffering from fetal alcohol syndrome is the same to that of height for the population of the same age group not suffer</w:t>
      </w:r>
      <w:r>
        <w:rPr>
          <w:rFonts w:ascii="Arial Unicode MS" w:eastAsia="Arial Unicode MS" w:hAnsi="Arial Unicode MS" w:cs="Arial Unicode MS" w:hint="eastAsia"/>
          <w:sz w:val="22"/>
          <w:highlight w:val="lightGray"/>
          <w:lang w:eastAsia="ko-KR"/>
        </w:rPr>
        <w:t xml:space="preserve">ing from fetal alcohol syndrome. </w:t>
      </w:r>
      <w:r w:rsidRPr="009D2D13">
        <w:rPr>
          <w:rFonts w:ascii="Arial Unicode MS" w:eastAsia="Arial Unicode MS" w:hAnsi="Arial Unicode MS" w:cs="Arial Unicode MS" w:hint="eastAsia"/>
          <w:sz w:val="22"/>
          <w:highlight w:val="lightGray"/>
          <w:lang w:eastAsia="ko-KR"/>
        </w:rPr>
        <w:t>(</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0</m:t>
            </m:r>
          </m:sub>
        </m:sSub>
        <m:r>
          <m:rPr>
            <m:sty m:val="p"/>
          </m:rPr>
          <w:rPr>
            <w:rFonts w:ascii="Cambria Math" w:eastAsia="Arial Unicode MS" w:hAnsi="Cambria Math" w:cs="Arial Unicode MS"/>
            <w:sz w:val="22"/>
            <w:highlight w:val="lightGray"/>
            <w:lang w:eastAsia="ko-KR"/>
          </w:rPr>
          <m:t>:μ=160</m:t>
        </m:r>
      </m:oMath>
      <w:r w:rsidRPr="009D2D13">
        <w:rPr>
          <w:rFonts w:ascii="Arial Unicode MS" w:eastAsia="Arial Unicode MS" w:hAnsi="Arial Unicode MS" w:cs="Arial Unicode MS" w:hint="eastAsia"/>
          <w:sz w:val="22"/>
          <w:highlight w:val="lightGray"/>
          <w:lang w:eastAsia="ko-KR"/>
        </w:rPr>
        <w:t>)</w:t>
      </w:r>
    </w:p>
    <w:p w:rsidR="009D2D13" w:rsidRPr="00A1091A" w:rsidRDefault="009D2D13"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alternative hypothesis.</w:t>
      </w:r>
    </w:p>
    <w:p w:rsidR="009D2D13" w:rsidRPr="009D2D13" w:rsidRDefault="009D2D13" w:rsidP="009D2D13">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9D2D13">
        <w:rPr>
          <w:rFonts w:ascii="Arial Unicode MS" w:eastAsia="Arial Unicode MS" w:hAnsi="Arial Unicode MS" w:cs="Arial Unicode MS" w:hint="eastAsia"/>
          <w:sz w:val="22"/>
          <w:highlight w:val="lightGray"/>
          <w:lang w:eastAsia="ko-KR"/>
        </w:rPr>
        <w:t>The mean of height for the population of 12-40 years olds suffering from fetal alcohol syndrome is</w:t>
      </w:r>
      <w:r>
        <w:rPr>
          <w:rFonts w:ascii="Arial Unicode MS" w:eastAsia="Arial Unicode MS" w:hAnsi="Arial Unicode MS" w:cs="Arial Unicode MS" w:hint="eastAsia"/>
          <w:sz w:val="22"/>
          <w:highlight w:val="lightGray"/>
          <w:lang w:eastAsia="ko-KR"/>
        </w:rPr>
        <w:t xml:space="preserve"> not</w:t>
      </w:r>
      <w:r w:rsidRPr="009D2D13">
        <w:rPr>
          <w:rFonts w:ascii="Arial Unicode MS" w:eastAsia="Arial Unicode MS" w:hAnsi="Arial Unicode MS" w:cs="Arial Unicode MS" w:hint="eastAsia"/>
          <w:sz w:val="22"/>
          <w:highlight w:val="lightGray"/>
          <w:lang w:eastAsia="ko-KR"/>
        </w:rPr>
        <w:t xml:space="preserve"> the same to that of height for the population of the same age group not suffering from fetal alcohol syndrome. (</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1</m:t>
            </m:r>
          </m:sub>
        </m:sSub>
        <m:r>
          <m:rPr>
            <m:sty m:val="p"/>
          </m:rPr>
          <w:rPr>
            <w:rFonts w:ascii="Cambria Math" w:eastAsia="Arial Unicode MS" w:hAnsi="Cambria Math" w:cs="Arial Unicode MS"/>
            <w:sz w:val="22"/>
            <w:highlight w:val="lightGray"/>
            <w:lang w:eastAsia="ko-KR"/>
          </w:rPr>
          <m:t>:μ≠160</m:t>
        </m:r>
      </m:oMath>
      <w:r w:rsidRPr="009D2D13">
        <w:rPr>
          <w:rFonts w:ascii="Arial Unicode MS" w:eastAsia="Arial Unicode MS" w:hAnsi="Arial Unicode MS" w:cs="Arial Unicode MS" w:hint="eastAsia"/>
          <w:sz w:val="22"/>
          <w:highlight w:val="lightGray"/>
          <w:lang w:eastAsia="ko-KR"/>
        </w:rPr>
        <w:t>)</w:t>
      </w: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Is a one-sided or two-sided test more appropriate? Why?</w:t>
      </w:r>
    </w:p>
    <w:p w:rsidR="00816717" w:rsidRPr="00A1091A" w:rsidRDefault="009D2D13"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9D2D13">
        <w:rPr>
          <w:rFonts w:ascii="Arial Unicode MS" w:eastAsia="Arial Unicode MS" w:hAnsi="Arial Unicode MS" w:cs="Arial Unicode MS" w:hint="eastAsia"/>
          <w:sz w:val="22"/>
          <w:highlight w:val="lightGray"/>
          <w:lang w:eastAsia="ko-KR"/>
        </w:rPr>
        <w:t xml:space="preserve">Two </w:t>
      </w:r>
      <w:r w:rsidRPr="009D2D13">
        <w:rPr>
          <w:rFonts w:ascii="Arial Unicode MS" w:eastAsia="Arial Unicode MS" w:hAnsi="Arial Unicode MS" w:cs="Arial Unicode MS"/>
          <w:sz w:val="22"/>
          <w:highlight w:val="lightGray"/>
          <w:lang w:eastAsia="ko-KR"/>
        </w:rPr>
        <w:t>sided</w:t>
      </w:r>
      <w:r w:rsidRPr="009D2D13">
        <w:rPr>
          <w:rFonts w:ascii="Arial Unicode MS" w:eastAsia="Arial Unicode MS" w:hAnsi="Arial Unicode MS" w:cs="Arial Unicode MS" w:hint="eastAsia"/>
          <w:sz w:val="22"/>
          <w:highlight w:val="lightGray"/>
          <w:lang w:eastAsia="ko-KR"/>
        </w:rPr>
        <w:t xml:space="preserve"> test is more appropriate since the mean of height for the population of 12-40 years olds suffering from fetal alcohol syndrome might be </w:t>
      </w:r>
      <w:del w:id="16" w:author="BIOS" w:date="2012-09-27T15:58:00Z">
        <w:r w:rsidRPr="009D2D13" w:rsidDel="004D0B5D">
          <w:rPr>
            <w:rFonts w:ascii="Arial Unicode MS" w:eastAsia="Arial Unicode MS" w:hAnsi="Arial Unicode MS" w:cs="Arial Unicode MS" w:hint="eastAsia"/>
            <w:sz w:val="22"/>
            <w:highlight w:val="lightGray"/>
            <w:lang w:eastAsia="ko-KR"/>
          </w:rPr>
          <w:delText xml:space="preserve">different from the other in a smaller or </w:delText>
        </w:r>
        <w:r w:rsidRPr="009D2D13" w:rsidDel="004D0B5D">
          <w:rPr>
            <w:rFonts w:ascii="Arial Unicode MS" w:eastAsia="Arial Unicode MS" w:hAnsi="Arial Unicode MS" w:cs="Arial Unicode MS"/>
            <w:sz w:val="22"/>
            <w:highlight w:val="lightGray"/>
            <w:lang w:eastAsia="ko-KR"/>
          </w:rPr>
          <w:delText>larger</w:delText>
        </w:r>
        <w:r w:rsidR="00B23E04" w:rsidDel="004D0B5D">
          <w:rPr>
            <w:rFonts w:ascii="Arial Unicode MS" w:eastAsia="Arial Unicode MS" w:hAnsi="Arial Unicode MS" w:cs="Arial Unicode MS" w:hint="eastAsia"/>
            <w:sz w:val="22"/>
            <w:highlight w:val="lightGray"/>
            <w:lang w:eastAsia="ko-KR"/>
          </w:rPr>
          <w:delText xml:space="preserve"> cases</w:delText>
        </w:r>
      </w:del>
      <w:ins w:id="17" w:author="BIOS" w:date="2012-09-27T15:58:00Z">
        <w:r w:rsidR="004D0B5D">
          <w:rPr>
            <w:rFonts w:ascii="Arial Unicode MS" w:eastAsia="Arial Unicode MS" w:hAnsi="Arial Unicode MS" w:cs="Arial Unicode MS"/>
            <w:sz w:val="22"/>
            <w:highlight w:val="lightGray"/>
            <w:lang w:eastAsia="ko-KR"/>
          </w:rPr>
          <w:t>smaller or larger than height of nonaffected individuals</w:t>
        </w:r>
      </w:ins>
      <w:r w:rsidRPr="009D2D13">
        <w:rPr>
          <w:rFonts w:ascii="Arial Unicode MS" w:eastAsia="Arial Unicode MS" w:hAnsi="Arial Unicode MS" w:cs="Arial Unicode MS" w:hint="eastAsia"/>
          <w:sz w:val="22"/>
          <w:highlight w:val="lightGray"/>
          <w:lang w:eastAsia="ko-KR"/>
        </w:rPr>
        <w:t>.</w:t>
      </w:r>
      <w:r>
        <w:rPr>
          <w:rFonts w:ascii="Arial Unicode MS" w:eastAsia="Arial Unicode MS" w:hAnsi="Arial Unicode MS" w:cs="Arial Unicode MS" w:hint="eastAsia"/>
          <w:sz w:val="22"/>
          <w:lang w:eastAsia="ko-KR"/>
        </w:rPr>
        <w:t xml:space="preserve"> </w:t>
      </w: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B23E04" w:rsidRDefault="00816717" w:rsidP="00B23E04">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If the null hypothesis is indeed true, what is the probability that you will incorrectly reject it?</w:t>
      </w:r>
    </w:p>
    <w:p w:rsidR="00816717" w:rsidRPr="00A1091A" w:rsidRDefault="000668C2" w:rsidP="000668C2">
      <w:pPr>
        <w:tabs>
          <w:tab w:val="left" w:pos="450"/>
          <w:tab w:val="left" w:pos="810"/>
          <w:tab w:val="left" w:pos="1800"/>
          <w:tab w:val="left" w:pos="2790"/>
          <w:tab w:val="left" w:pos="2880"/>
        </w:tabs>
        <w:rPr>
          <w:rFonts w:ascii="Arial Unicode MS" w:eastAsia="Arial Unicode MS" w:hAnsi="Arial Unicode MS" w:cs="Arial Unicode MS"/>
          <w:sz w:val="22"/>
          <w:lang w:eastAsia="ko-KR"/>
        </w:rPr>
      </w:pPr>
      <w:r w:rsidRPr="000668C2">
        <w:rPr>
          <w:rFonts w:ascii="Arial Unicode MS" w:eastAsia="Arial Unicode MS" w:hAnsi="Arial Unicode MS" w:cs="Arial Unicode MS"/>
          <w:sz w:val="22"/>
          <w:highlight w:val="lightGray"/>
          <w:lang w:eastAsia="ko-KR"/>
        </w:rPr>
        <w:t>T</w:t>
      </w:r>
      <w:r w:rsidRPr="000668C2">
        <w:rPr>
          <w:rFonts w:ascii="Arial Unicode MS" w:eastAsia="Arial Unicode MS" w:hAnsi="Arial Unicode MS" w:cs="Arial Unicode MS" w:hint="eastAsia"/>
          <w:sz w:val="22"/>
          <w:highlight w:val="lightGray"/>
          <w:lang w:eastAsia="ko-KR"/>
        </w:rPr>
        <w:t xml:space="preserve">he probability for incorrectly rejecting it is </w:t>
      </w: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m:t>
                </m:r>
              </m:e>
            </m:d>
            <m:r>
              <m:rPr>
                <m:sty m:val="p"/>
              </m:rPr>
              <w:rPr>
                <w:rFonts w:ascii="Cambria Math" w:eastAsia="Arial Unicode MS" w:hAnsi="Cambria Math" w:cs="Arial Unicode MS"/>
                <w:sz w:val="22"/>
                <w:highlight w:val="lightGray"/>
              </w:rPr>
              <m:t>≥1.96</m:t>
            </m:r>
          </m:e>
        </m:d>
        <m:r>
          <m:rPr>
            <m:sty m:val="p"/>
          </m:rPr>
          <w:rPr>
            <w:rFonts w:ascii="Cambria Math" w:eastAsia="Arial Unicode MS" w:hAnsi="Cambria Math" w:cs="Arial Unicode MS"/>
            <w:sz w:val="22"/>
            <w:highlight w:val="lightGray"/>
          </w:rPr>
          <m:t>=0.05</m:t>
        </m:r>
      </m:oMath>
      <w:r>
        <w:rPr>
          <w:rFonts w:ascii="Arial Unicode MS" w:eastAsia="Arial Unicode MS" w:hAnsi="Arial Unicode MS" w:cs="Arial Unicode MS" w:hint="eastAsia"/>
          <w:sz w:val="22"/>
          <w:lang w:eastAsia="ko-KR"/>
        </w:rPr>
        <w:t xml:space="preserve"> </w:t>
      </w:r>
    </w:p>
    <w:p w:rsidR="00816717" w:rsidRPr="00A1091A" w:rsidRDefault="00816717" w:rsidP="00816717">
      <w:pPr>
        <w:tabs>
          <w:tab w:val="left" w:pos="450"/>
          <w:tab w:val="left" w:pos="810"/>
          <w:tab w:val="left" w:pos="1800"/>
          <w:tab w:val="left" w:pos="2790"/>
          <w:tab w:val="left" w:pos="2880"/>
        </w:tabs>
        <w:rPr>
          <w:rFonts w:ascii="Arial Unicode MS" w:eastAsia="Arial Unicode MS" w:hAnsi="Arial Unicode MS" w:cs="Arial Unicode MS"/>
          <w:sz w:val="22"/>
        </w:rPr>
      </w:pPr>
    </w:p>
    <w:p w:rsidR="00816717" w:rsidRPr="000668C2" w:rsidRDefault="00816717" w:rsidP="000668C2">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and interpret your test statistic. What is the distribution of the test statistic</w:t>
      </w:r>
    </w:p>
    <w:p w:rsidR="00207613" w:rsidRPr="00207613" w:rsidRDefault="000668C2" w:rsidP="000668C2">
      <w:pPr>
        <w:rPr>
          <w:rFonts w:ascii="Arial Unicode MS" w:eastAsia="Arial Unicode MS" w:hAnsi="Arial Unicode MS" w:cs="Arial Unicode MS"/>
          <w:sz w:val="22"/>
          <w:szCs w:val="22"/>
          <w:lang w:eastAsia="ko-KR"/>
        </w:rPr>
      </w:pPr>
      <w:r>
        <w:rPr>
          <w:rFonts w:ascii="Arial Unicode MS" w:eastAsia="Arial Unicode MS" w:hAnsi="Arial Unicode MS" w:cs="Arial Unicode MS" w:hint="eastAsia"/>
          <w:sz w:val="22"/>
          <w:lang w:eastAsia="ko-KR"/>
        </w:rPr>
        <w:t xml:space="preserve"> </w:t>
      </w:r>
      <w:r w:rsidRPr="000668C2">
        <w:rPr>
          <w:rFonts w:ascii="Arial Unicode MS" w:eastAsia="Arial Unicode MS" w:hAnsi="Arial Unicode MS" w:cs="Arial Unicode MS"/>
          <w:position w:val="-32"/>
          <w:sz w:val="22"/>
          <w:szCs w:val="22"/>
          <w:highlight w:val="lightGray"/>
        </w:rPr>
        <w:object w:dxaOrig="1740" w:dyaOrig="720">
          <v:shape id="_x0000_i1027" type="#_x0000_t75" style="width:87pt;height:36pt" o:ole="">
            <v:imagedata r:id="rId10" o:title=""/>
          </v:shape>
          <o:OLEObject Type="Embed" ProgID="Equation.3" ShapeID="_x0000_i1027" DrawAspect="Content" ObjectID="_1410266802" r:id="rId11"/>
        </w:object>
      </w:r>
      <w:r w:rsidRPr="000668C2">
        <w:rPr>
          <w:rFonts w:ascii="Arial Unicode MS" w:eastAsia="Arial Unicode MS" w:hAnsi="Arial Unicode MS" w:cs="Arial Unicode MS" w:hint="eastAsia"/>
          <w:sz w:val="22"/>
          <w:szCs w:val="22"/>
          <w:highlight w:val="lightGray"/>
          <w:lang w:eastAsia="ko-KR"/>
        </w:rPr>
        <w:t>=</w:t>
      </w:r>
      <m:oMath>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147.4</m:t>
            </m:r>
            <m:r>
              <w:rPr>
                <w:rFonts w:ascii="Arial Unicode MS" w:eastAsia="Arial Unicode MS" w:hAnsi="Arial Unicode MS" w:cs="Arial Unicode MS"/>
                <w:sz w:val="22"/>
                <w:szCs w:val="22"/>
                <w:highlight w:val="lightGray"/>
                <w:lang w:eastAsia="ko-KR"/>
              </w:rPr>
              <m:t>-</m:t>
            </m:r>
            <m:r>
              <w:rPr>
                <w:rFonts w:ascii="Cambria Math" w:eastAsia="Arial Unicode MS" w:hAnsi="Arial Unicode MS" w:cs="Arial Unicode MS"/>
                <w:sz w:val="22"/>
                <w:szCs w:val="22"/>
                <w:highlight w:val="lightGray"/>
                <w:lang w:eastAsia="ko-KR"/>
              </w:rPr>
              <m:t>160</m:t>
            </m:r>
          </m:num>
          <m:den>
            <m:f>
              <m:fPr>
                <m:ctrlPr>
                  <w:rPr>
                    <w:rFonts w:ascii="Cambria Math" w:eastAsia="Arial Unicode MS" w:hAnsi="Arial Unicode MS" w:cs="Arial Unicode MS"/>
                    <w:i/>
                    <w:sz w:val="22"/>
                    <w:szCs w:val="22"/>
                    <w:lang w:eastAsia="ko-KR"/>
                  </w:rPr>
                </m:ctrlPr>
              </m:fPr>
              <m:num>
                <m:r>
                  <w:rPr>
                    <w:rFonts w:ascii="Cambria Math" w:eastAsia="Arial Unicode MS" w:hAnsi="Arial Unicode MS" w:cs="Arial Unicode MS"/>
                    <w:sz w:val="22"/>
                    <w:szCs w:val="22"/>
                    <w:highlight w:val="lightGray"/>
                    <w:lang w:eastAsia="ko-KR"/>
                  </w:rPr>
                  <m:t>6</m:t>
                </m:r>
                <m:ctrlPr>
                  <w:rPr>
                    <w:rFonts w:ascii="Cambria Math" w:eastAsia="Arial Unicode MS" w:hAnsi="Arial Unicode MS" w:cs="Arial Unicode MS"/>
                    <w:i/>
                    <w:sz w:val="22"/>
                    <w:szCs w:val="22"/>
                    <w:highlight w:val="lightGray"/>
                    <w:lang w:eastAsia="ko-KR"/>
                  </w:rPr>
                </m:ctrlPr>
              </m:num>
              <m:den>
                <m:rad>
                  <m:radPr>
                    <m:degHide m:val="1"/>
                    <m:ctrlPr>
                      <w:rPr>
                        <w:rFonts w:ascii="Cambria Math" w:eastAsia="Arial Unicode MS" w:hAnsi="Arial Unicode MS" w:cs="Arial Unicode MS"/>
                        <w:i/>
                        <w:sz w:val="22"/>
                        <w:szCs w:val="22"/>
                        <w:highlight w:val="lightGray"/>
                        <w:lang w:eastAsia="ko-KR"/>
                      </w:rPr>
                    </m:ctrlPr>
                  </m:radPr>
                  <m:deg/>
                  <m:e>
                    <m:r>
                      <w:rPr>
                        <w:rFonts w:ascii="Cambria Math" w:eastAsia="Arial Unicode MS" w:hAnsi="Arial Unicode MS" w:cs="Arial Unicode MS"/>
                        <w:sz w:val="22"/>
                        <w:szCs w:val="22"/>
                        <w:highlight w:val="lightGray"/>
                        <w:lang w:eastAsia="ko-KR"/>
                      </w:rPr>
                      <m:t>31</m:t>
                    </m:r>
                  </m:e>
                </m:rad>
              </m:den>
            </m:f>
          </m:den>
        </m:f>
      </m:oMath>
      <w:r w:rsidRPr="000668C2">
        <w:rPr>
          <w:rFonts w:ascii="Arial Unicode MS" w:eastAsia="Arial Unicode MS" w:hAnsi="Arial Unicode MS" w:cs="Arial Unicode MS" w:hint="eastAsia"/>
          <w:sz w:val="22"/>
          <w:szCs w:val="22"/>
          <w:highlight w:val="lightGray"/>
          <w:lang w:eastAsia="ko-KR"/>
        </w:rPr>
        <w:t xml:space="preserve">= </w:t>
      </w:r>
      <w:r w:rsidRPr="000668C2">
        <w:rPr>
          <w:rFonts w:ascii="Arial Unicode MS" w:eastAsia="Arial Unicode MS" w:hAnsi="Arial Unicode MS" w:cs="Arial Unicode MS"/>
          <w:sz w:val="22"/>
          <w:szCs w:val="22"/>
          <w:highlight w:val="lightGray"/>
        </w:rPr>
        <w:t>-11.599509</w:t>
      </w:r>
      <w:r w:rsidR="00207613">
        <w:rPr>
          <w:rFonts w:ascii="Arial Unicode MS" w:eastAsia="Arial Unicode MS" w:hAnsi="Arial Unicode MS" w:cs="Arial Unicode MS" w:hint="eastAsia"/>
          <w:sz w:val="22"/>
          <w:szCs w:val="22"/>
          <w:highlight w:val="lightGray"/>
          <w:lang w:eastAsia="ko-KR"/>
        </w:rPr>
        <w:t xml:space="preserve">,   </w:t>
      </w:r>
      <m:oMath>
        <m:acc>
          <m:accPr>
            <m:chr m:val="̅"/>
            <m:ctrlPr>
              <w:rPr>
                <w:rFonts w:ascii="Cambria Math" w:eastAsia="Arial Unicode MS" w:hAnsi="Cambria Math" w:cs="Arial Unicode MS"/>
                <w:sz w:val="22"/>
                <w:szCs w:val="22"/>
                <w:highlight w:val="lightGray"/>
                <w:lang w:eastAsia="ko-KR"/>
              </w:rPr>
            </m:ctrlPr>
          </m:accPr>
          <m:e>
            <m:r>
              <m:rPr>
                <m:sty m:val="p"/>
              </m:rPr>
              <w:rPr>
                <w:rFonts w:ascii="Cambria Math" w:eastAsia="Arial Unicode MS" w:hAnsi="Cambria Math" w:cs="Arial Unicode MS"/>
                <w:sz w:val="22"/>
                <w:szCs w:val="22"/>
                <w:highlight w:val="lightGray"/>
                <w:lang w:eastAsia="ko-KR"/>
              </w:rPr>
              <m:t>x</m:t>
            </m:r>
          </m:e>
        </m:acc>
        <m:r>
          <m:rPr>
            <m:sty m:val="p"/>
          </m:rPr>
          <w:rPr>
            <w:rFonts w:ascii="Cambria Math" w:eastAsia="Arial Unicode MS" w:hAnsi="Cambria Math" w:cs="Arial Unicode MS"/>
            <w:sz w:val="22"/>
            <w:szCs w:val="22"/>
            <w:highlight w:val="lightGray"/>
            <w:lang w:eastAsia="ko-KR"/>
          </w:rPr>
          <m:t>~N</m:t>
        </m:r>
        <m:d>
          <m:dPr>
            <m:ctrlPr>
              <w:rPr>
                <w:rFonts w:ascii="Cambria Math" w:eastAsia="Arial Unicode MS" w:hAnsi="Cambria Math" w:cs="Arial Unicode MS"/>
                <w:sz w:val="22"/>
                <w:szCs w:val="22"/>
                <w:highlight w:val="lightGray"/>
                <w:lang w:eastAsia="ko-KR"/>
              </w:rPr>
            </m:ctrlPr>
          </m:dPr>
          <m:e>
            <m:r>
              <m:rPr>
                <m:sty m:val="p"/>
              </m:rPr>
              <w:rPr>
                <w:rFonts w:ascii="Cambria Math" w:eastAsia="Arial Unicode MS" w:hAnsi="Cambria Math" w:cs="Arial Unicode MS"/>
                <w:sz w:val="22"/>
                <w:szCs w:val="22"/>
                <w:highlight w:val="lightGray"/>
                <w:lang w:eastAsia="ko-KR"/>
              </w:rPr>
              <m:t>160,</m:t>
            </m:r>
            <m:f>
              <m:fPr>
                <m:ctrlPr>
                  <w:rPr>
                    <w:rFonts w:ascii="Cambria Math" w:eastAsia="Arial Unicode MS" w:hAnsi="Cambria Math" w:cs="Arial Unicode MS"/>
                    <w:sz w:val="22"/>
                    <w:szCs w:val="22"/>
                    <w:highlight w:val="lightGray"/>
                    <w:lang w:eastAsia="ko-KR"/>
                  </w:rPr>
                </m:ctrlPr>
              </m:fPr>
              <m:num>
                <m:r>
                  <m:rPr>
                    <m:sty m:val="p"/>
                  </m:rPr>
                  <w:rPr>
                    <w:rFonts w:ascii="Cambria Math" w:eastAsia="Arial Unicode MS" w:hAnsi="Cambria Math" w:cs="Arial Unicode MS"/>
                    <w:sz w:val="22"/>
                    <w:szCs w:val="22"/>
                    <w:highlight w:val="lightGray"/>
                    <w:lang w:eastAsia="ko-KR"/>
                  </w:rPr>
                  <m:t>36</m:t>
                </m:r>
              </m:num>
              <m:den>
                <m:r>
                  <m:rPr>
                    <m:sty m:val="p"/>
                  </m:rPr>
                  <w:rPr>
                    <w:rFonts w:ascii="Cambria Math" w:eastAsia="Arial Unicode MS" w:hAnsi="Cambria Math" w:cs="Arial Unicode MS"/>
                    <w:sz w:val="22"/>
                    <w:szCs w:val="22"/>
                    <w:highlight w:val="lightGray"/>
                    <w:lang w:eastAsia="ko-KR"/>
                  </w:rPr>
                  <m:t>31</m:t>
                </m:r>
              </m:den>
            </m:f>
          </m:e>
        </m:d>
        <m:r>
          <m:rPr>
            <m:sty m:val="p"/>
          </m:rPr>
          <w:rPr>
            <w:rFonts w:ascii="Cambria Math" w:eastAsia="Arial Unicode MS" w:hAnsi="Cambria Math" w:cs="Arial Unicode MS"/>
            <w:sz w:val="22"/>
            <w:szCs w:val="22"/>
            <w:highlight w:val="lightGray"/>
            <w:lang w:eastAsia="ko-KR"/>
          </w:rPr>
          <m:t>.</m:t>
        </m:r>
      </m:oMath>
    </w:p>
    <w:p w:rsidR="000668C2" w:rsidRPr="000668C2" w:rsidRDefault="000668C2" w:rsidP="000668C2">
      <w:pPr>
        <w:rPr>
          <w:rFonts w:ascii="Arial Unicode MS" w:eastAsia="Arial Unicode MS" w:hAnsi="Arial Unicode MS" w:cs="Arial Unicode MS"/>
          <w:sz w:val="22"/>
          <w:szCs w:val="22"/>
        </w:rPr>
      </w:pPr>
      <w:r w:rsidRPr="000668C2">
        <w:rPr>
          <w:rFonts w:ascii="Arial Unicode MS" w:eastAsia="Arial Unicode MS" w:hAnsi="Arial Unicode MS" w:cs="Arial Unicode MS"/>
          <w:sz w:val="22"/>
          <w:szCs w:val="22"/>
          <w:highlight w:val="lightGray"/>
        </w:rPr>
        <w:t>.</w:t>
      </w:r>
      <w:r w:rsidRPr="000668C2">
        <w:rPr>
          <w:rFonts w:ascii="Arial Unicode MS" w:eastAsia="Arial Unicode MS" w:hAnsi="Arial Unicode MS" w:cs="Arial Unicode MS" w:hint="eastAsia"/>
          <w:sz w:val="22"/>
          <w:szCs w:val="22"/>
          <w:highlight w:val="lightGray"/>
          <w:lang w:eastAsia="ko-KR"/>
        </w:rPr>
        <w:t xml:space="preserve"> </w:t>
      </w:r>
      <w:r w:rsidRPr="000668C2">
        <w:rPr>
          <w:rFonts w:ascii="Arial Unicode MS" w:eastAsia="Arial Unicode MS" w:hAnsi="Arial Unicode MS" w:cs="Arial Unicode MS"/>
          <w:sz w:val="22"/>
          <w:szCs w:val="22"/>
          <w:highlight w:val="lightGray"/>
        </w:rPr>
        <w:t xml:space="preserve"> di (31^0.5)*(147.5-160)/6</w:t>
      </w: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tabs>
          <w:tab w:val="left" w:pos="36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Do you reject or not reject the null hypothesis?</w:t>
      </w:r>
    </w:p>
    <w:p w:rsidR="00816717" w:rsidRDefault="000668C2" w:rsidP="000668C2">
      <w:pPr>
        <w:ind w:firstLineChars="100" w:firstLine="220"/>
        <w:rPr>
          <w:lang w:eastAsia="ko-KR"/>
        </w:rPr>
      </w:pPr>
      <w:r w:rsidRPr="000668C2">
        <w:rPr>
          <w:rFonts w:ascii="Arial Unicode MS" w:eastAsia="Arial Unicode MS" w:hAnsi="Arial Unicode MS" w:cs="Arial Unicode MS"/>
          <w:sz w:val="22"/>
          <w:highlight w:val="lightGray"/>
          <w:lang w:eastAsia="ko-KR"/>
        </w:rPr>
        <w:t>W</w:t>
      </w:r>
      <w:r w:rsidRPr="000668C2">
        <w:rPr>
          <w:rFonts w:ascii="Arial Unicode MS" w:eastAsia="Arial Unicode MS" w:hAnsi="Arial Unicode MS" w:cs="Arial Unicode MS" w:hint="eastAsia"/>
          <w:sz w:val="22"/>
          <w:highlight w:val="lightGray"/>
          <w:lang w:eastAsia="ko-KR"/>
        </w:rPr>
        <w:t>e reject the null hypothesis since the test statistic</w:t>
      </w:r>
      <w:del w:id="18" w:author="BIOS" w:date="2012-09-27T15:59:00Z">
        <w:r w:rsidRPr="000668C2" w:rsidDel="00703919">
          <w:rPr>
            <w:rFonts w:ascii="Arial Unicode MS" w:eastAsia="Arial Unicode MS" w:hAnsi="Arial Unicode MS" w:cs="Arial Unicode MS" w:hint="eastAsia"/>
            <w:sz w:val="22"/>
            <w:highlight w:val="lightGray"/>
            <w:lang w:eastAsia="ko-KR"/>
          </w:rPr>
          <w:delText>s</w:delText>
        </w:r>
      </w:del>
      <w:r w:rsidRPr="000668C2">
        <w:rPr>
          <w:rFonts w:ascii="Arial Unicode MS" w:eastAsia="Arial Unicode MS" w:hAnsi="Arial Unicode MS" w:cs="Arial Unicode MS" w:hint="eastAsia"/>
          <w:sz w:val="22"/>
          <w:highlight w:val="lightGray"/>
          <w:lang w:eastAsia="ko-KR"/>
        </w:rPr>
        <w:t xml:space="preserve"> </w:t>
      </w:r>
      <w:r w:rsidRPr="000668C2">
        <w:rPr>
          <w:rFonts w:ascii="Arial Unicode MS" w:eastAsia="Arial Unicode MS" w:hAnsi="Arial Unicode MS" w:cs="Arial Unicode MS"/>
          <w:sz w:val="22"/>
          <w:szCs w:val="22"/>
          <w:highlight w:val="lightGray"/>
        </w:rPr>
        <w:t>-11.599509</w:t>
      </w:r>
      <w:r w:rsidRPr="000668C2">
        <w:rPr>
          <w:rFonts w:ascii="Arial Unicode MS" w:eastAsia="Arial Unicode MS" w:hAnsi="Arial Unicode MS" w:cs="Arial Unicode MS" w:hint="eastAsia"/>
          <w:sz w:val="22"/>
          <w:szCs w:val="22"/>
          <w:highlight w:val="lightGray"/>
          <w:lang w:eastAsia="ko-KR"/>
        </w:rPr>
        <w:t xml:space="preserve"> is less than -1.96.</w:t>
      </w:r>
      <w:r>
        <w:rPr>
          <w:rFonts w:ascii="Arial Unicode MS" w:eastAsia="Arial Unicode MS" w:hAnsi="Arial Unicode MS" w:cs="Arial Unicode MS" w:hint="eastAsia"/>
          <w:sz w:val="22"/>
          <w:szCs w:val="22"/>
          <w:lang w:eastAsia="ko-KR"/>
        </w:rPr>
        <w:t xml:space="preserve"> </w:t>
      </w:r>
    </w:p>
    <w:p w:rsidR="00816717" w:rsidRPr="000668C2" w:rsidRDefault="00816717" w:rsidP="00816717">
      <w:pPr>
        <w:rPr>
          <w:lang w:eastAsia="ko-KR"/>
        </w:rPr>
      </w:pP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Calculate the p-value of your test statistic and interpret your p-value. </w:t>
      </w:r>
    </w:p>
    <w:p w:rsidR="000668C2" w:rsidRPr="0082542B" w:rsidRDefault="000668C2" w:rsidP="0082542B">
      <w:pPr>
        <w:jc w:val="center"/>
      </w:pP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m:t>
                </m:r>
              </m:e>
            </m:d>
            <m:r>
              <m:rPr>
                <m:sty m:val="p"/>
              </m:rPr>
              <w:rPr>
                <w:rFonts w:ascii="Cambria Math" w:eastAsia="Arial Unicode MS" w:hAnsi="Cambria Math" w:cs="Arial Unicode MS"/>
                <w:sz w:val="22"/>
                <w:highlight w:val="lightGray"/>
              </w:rPr>
              <m:t>≥11.6</m:t>
            </m:r>
          </m:e>
        </m:d>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Z≥11.6</m:t>
            </m:r>
          </m:e>
        </m:d>
      </m:oMath>
      <w:r w:rsidR="0082542B" w:rsidRPr="0082542B">
        <w:rPr>
          <w:rFonts w:ascii="Arial Unicode MS" w:eastAsia="Arial Unicode MS" w:hAnsi="Arial Unicode MS" w:cs="Arial Unicode MS" w:hint="eastAsia"/>
          <w:sz w:val="22"/>
          <w:highlight w:val="lightGray"/>
          <w:lang w:eastAsia="ko-KR"/>
        </w:rPr>
        <w:t>+</w:t>
      </w:r>
      <m:oMath>
        <m:r>
          <m:rPr>
            <m:sty m:val="p"/>
          </m:rPr>
          <w:rPr>
            <w:rFonts w:ascii="Cambria Math" w:eastAsia="Arial Unicode MS" w:hAnsi="Cambria Math" w:cs="Arial Unicode MS"/>
            <w:sz w:val="22"/>
            <w:highlight w:val="lightGray"/>
          </w:rPr>
          <m:t xml:space="preserve"> 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Z≤-11.6</m:t>
            </m:r>
          </m:e>
        </m:d>
        <m:r>
          <m:rPr>
            <m:sty m:val="p"/>
          </m:rPr>
          <w:rPr>
            <w:rFonts w:ascii="Cambria Math" w:eastAsia="Arial Unicode MS" w:hAnsi="Cambria Math" w:cs="Arial Unicode MS"/>
            <w:sz w:val="22"/>
            <w:highlight w:val="lightGray"/>
            <w:lang w:eastAsia="ko-KR"/>
          </w:rPr>
          <m:t>=</m:t>
        </m:r>
      </m:oMath>
      <w:r w:rsidR="0082542B" w:rsidRPr="0082542B">
        <w:rPr>
          <w:highlight w:val="lightGray"/>
        </w:rPr>
        <w:t>1.231e-30</w:t>
      </w:r>
      <m:oMath>
        <m:r>
          <m:rPr>
            <m:sty m:val="p"/>
          </m:rPr>
          <w:rPr>
            <w:rFonts w:ascii="Cambria Math" w:eastAsia="Arial Unicode MS" w:hAnsi="Cambria Math" w:cs="Arial Unicode MS"/>
            <w:sz w:val="22"/>
            <w:highlight w:val="lightGray"/>
            <w:lang w:eastAsia="ko-KR"/>
          </w:rPr>
          <m:t>≈0</m:t>
        </m:r>
      </m:oMath>
    </w:p>
    <w:p w:rsidR="00816717" w:rsidRPr="0082542B" w:rsidRDefault="0082542B" w:rsidP="0082542B">
      <w:pPr>
        <w:tabs>
          <w:tab w:val="left" w:pos="450"/>
          <w:tab w:val="left" w:pos="810"/>
          <w:tab w:val="left" w:pos="1800"/>
          <w:tab w:val="left" w:pos="2790"/>
          <w:tab w:val="left" w:pos="2880"/>
        </w:tabs>
        <w:jc w:val="center"/>
        <w:rPr>
          <w:rFonts w:ascii="Arial Unicode MS" w:eastAsia="Arial Unicode MS" w:hAnsi="Arial Unicode MS" w:cs="Arial Unicode MS"/>
          <w:sz w:val="22"/>
          <w:szCs w:val="22"/>
          <w:lang w:eastAsia="ko-KR"/>
        </w:rPr>
      </w:pPr>
      <w:r w:rsidRPr="0082542B">
        <w:rPr>
          <w:rFonts w:ascii="Arial Unicode MS" w:eastAsia="Arial Unicode MS" w:hAnsi="Arial Unicode MS" w:cs="Arial Unicode MS"/>
          <w:sz w:val="22"/>
          <w:szCs w:val="22"/>
          <w:highlight w:val="lightGray"/>
        </w:rPr>
        <w:t>di 2*normal(-11.506)</w:t>
      </w:r>
    </w:p>
    <w:p w:rsidR="00816717" w:rsidRPr="00A1091A" w:rsidRDefault="00816717" w:rsidP="00816717">
      <w:pPr>
        <w:numPr>
          <w:ilvl w:val="0"/>
          <w:numId w:val="7"/>
        </w:numPr>
        <w:tabs>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What is your conclusion?</w:t>
      </w:r>
    </w:p>
    <w:p w:rsidR="00816717" w:rsidRPr="00A1091A"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We conclude that the mean of height for the population of 12-40 years olds suffering from fetal alcohol syndrome is not the same to that of height for the population of the same age group not suffering from fetal alcohol syndrome.</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450"/>
          <w:tab w:val="left" w:pos="810"/>
          <w:tab w:val="left" w:pos="1800"/>
          <w:tab w:val="left" w:pos="2790"/>
          <w:tab w:val="left" w:pos="2880"/>
        </w:tabs>
        <w:jc w:val="both"/>
        <w:rPr>
          <w:rFonts w:ascii="Arial Unicode MS" w:eastAsia="Arial Unicode MS" w:hAnsi="Arial Unicode MS" w:cs="Arial Unicode MS"/>
          <w:sz w:val="22"/>
        </w:rPr>
      </w:pPr>
      <w:r w:rsidRPr="00A1091A">
        <w:rPr>
          <w:rFonts w:ascii="Arial Unicode MS" w:eastAsia="Arial Unicode MS" w:hAnsi="Arial Unicode MS" w:cs="Arial Unicode MS"/>
          <w:sz w:val="22"/>
        </w:rPr>
        <w:t>How could you use the confidence interval calculated in the previous section to answer the question of interest? What is one piece of information that hypothesis testing gives which confidence intervals do not?</w:t>
      </w:r>
    </w:p>
    <w:p w:rsidR="0082542B" w:rsidRPr="0082542B" w:rsidRDefault="0082542B" w:rsidP="0082542B">
      <w:pPr>
        <w:rPr>
          <w:rFonts w:ascii="Arial Unicode MS" w:eastAsia="Arial Unicode MS" w:hAnsi="Arial Unicode MS" w:cs="Arial Unicode MS"/>
          <w:sz w:val="24"/>
          <w:szCs w:val="24"/>
          <w:highlight w:val="lightGray"/>
          <w:lang w:eastAsia="ko-KR"/>
        </w:rPr>
      </w:pPr>
      <w:r w:rsidRPr="0082542B">
        <w:rPr>
          <w:rFonts w:ascii="Arial Unicode MS" w:eastAsia="Arial Unicode MS" w:hAnsi="Arial Unicode MS" w:cs="Arial Unicode MS" w:hint="eastAsia"/>
          <w:sz w:val="22"/>
          <w:highlight w:val="lightGray"/>
          <w:lang w:eastAsia="ko-KR"/>
        </w:rPr>
        <w:t>95% CI for it is [</w:t>
      </w:r>
      <w:r w:rsidRPr="0082542B">
        <w:rPr>
          <w:rFonts w:ascii="Arial Unicode MS" w:eastAsia="Arial Unicode MS" w:hAnsi="Arial Unicode MS" w:cs="Arial Unicode MS"/>
          <w:sz w:val="24"/>
          <w:szCs w:val="24"/>
          <w:highlight w:val="lightGray"/>
        </w:rPr>
        <w:t>145.2</w:t>
      </w:r>
      <w:r w:rsidRPr="0082542B">
        <w:rPr>
          <w:rFonts w:ascii="Arial Unicode MS" w:eastAsia="Arial Unicode MS" w:hAnsi="Arial Unicode MS" w:cs="Arial Unicode MS" w:hint="eastAsia"/>
          <w:sz w:val="24"/>
          <w:szCs w:val="24"/>
          <w:highlight w:val="lightGray"/>
          <w:lang w:eastAsia="ko-KR"/>
        </w:rPr>
        <w:t>9, 149.51]. It does not contain the mean 160. Thus, we can conclude in the same way. (rejecting null hypothesis)</w:t>
      </w:r>
    </w:p>
    <w:p w:rsidR="0082542B" w:rsidRP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highlight w:val="lightGray"/>
          <w:lang w:eastAsia="ko-KR"/>
        </w:rPr>
      </w:pPr>
      <w:r w:rsidRPr="0082542B">
        <w:rPr>
          <w:rFonts w:ascii="Arial Unicode MS" w:eastAsia="Arial Unicode MS" w:hAnsi="Arial Unicode MS" w:cs="Arial Unicode MS" w:hint="eastAsia"/>
          <w:sz w:val="22"/>
          <w:highlight w:val="lightGray"/>
          <w:lang w:eastAsia="ko-KR"/>
        </w:rPr>
        <w:t xml:space="preserve"> </w:t>
      </w:r>
    </w:p>
    <w:p w:rsidR="0082542B" w:rsidRPr="0082542B" w:rsidRDefault="0082542B" w:rsidP="0082542B">
      <w:pPr>
        <w:rPr>
          <w:rFonts w:ascii="Arial Unicode MS" w:eastAsia="Arial Unicode MS" w:hAnsi="Arial Unicode MS" w:cs="Arial Unicode MS"/>
          <w:sz w:val="24"/>
          <w:szCs w:val="24"/>
          <w:highlight w:val="lightGray"/>
          <w:lang w:eastAsia="ko-KR"/>
        </w:rPr>
      </w:pPr>
      <w:r w:rsidRPr="0082542B">
        <w:rPr>
          <w:rFonts w:ascii="Arial Unicode MS" w:eastAsia="Arial Unicode MS" w:hAnsi="Arial Unicode MS" w:cs="Arial Unicode MS"/>
          <w:sz w:val="24"/>
          <w:szCs w:val="24"/>
          <w:highlight w:val="lightGray"/>
        </w:rPr>
        <w:t>di   147.4- (6/31^0.5)*invnormal(0.975)</w:t>
      </w:r>
    </w:p>
    <w:p w:rsidR="0082542B" w:rsidRPr="0082542B" w:rsidRDefault="0082542B" w:rsidP="0082542B">
      <w:pPr>
        <w:rPr>
          <w:rFonts w:ascii="Arial Unicode MS" w:eastAsia="Arial Unicode MS" w:hAnsi="Arial Unicode MS" w:cs="Arial Unicode MS"/>
          <w:sz w:val="24"/>
          <w:szCs w:val="24"/>
          <w:highlight w:val="lightGray"/>
        </w:rPr>
      </w:pPr>
      <w:r w:rsidRPr="0082542B">
        <w:rPr>
          <w:rFonts w:ascii="Arial Unicode MS" w:eastAsia="Arial Unicode MS" w:hAnsi="Arial Unicode MS" w:cs="Arial Unicode MS"/>
          <w:sz w:val="24"/>
          <w:szCs w:val="24"/>
          <w:highlight w:val="lightGray"/>
        </w:rPr>
        <w:t>145.28788</w:t>
      </w:r>
    </w:p>
    <w:p w:rsidR="0082542B" w:rsidRPr="0082542B" w:rsidRDefault="0082542B" w:rsidP="0082542B">
      <w:pPr>
        <w:rPr>
          <w:rFonts w:ascii="Arial Unicode MS" w:eastAsia="Arial Unicode MS" w:hAnsi="Arial Unicode MS" w:cs="Arial Unicode MS"/>
          <w:sz w:val="24"/>
          <w:szCs w:val="24"/>
          <w:highlight w:val="lightGray"/>
        </w:rPr>
      </w:pPr>
      <w:r w:rsidRPr="0082542B">
        <w:rPr>
          <w:rFonts w:ascii="Arial Unicode MS" w:eastAsia="Arial Unicode MS" w:hAnsi="Arial Unicode MS" w:cs="Arial Unicode MS"/>
          <w:sz w:val="24"/>
          <w:szCs w:val="24"/>
          <w:highlight w:val="lightGray"/>
        </w:rPr>
        <w:t>di  147.4 + (6/31^0.5)*invnormal(0.975)</w:t>
      </w:r>
    </w:p>
    <w:p w:rsidR="0082542B" w:rsidRPr="0082542B" w:rsidRDefault="0082542B" w:rsidP="0082542B">
      <w:pPr>
        <w:rPr>
          <w:rFonts w:ascii="Arial Unicode MS" w:eastAsia="Arial Unicode MS" w:hAnsi="Arial Unicode MS" w:cs="Arial Unicode MS"/>
          <w:sz w:val="24"/>
          <w:szCs w:val="24"/>
        </w:rPr>
      </w:pPr>
      <w:r w:rsidRPr="0082542B">
        <w:rPr>
          <w:rFonts w:ascii="Arial Unicode MS" w:eastAsia="Arial Unicode MS" w:hAnsi="Arial Unicode MS" w:cs="Arial Unicode MS"/>
          <w:sz w:val="24"/>
          <w:szCs w:val="24"/>
          <w:highlight w:val="lightGray"/>
        </w:rPr>
        <w:t>149.51212</w:t>
      </w: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703919"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ins w:id="19" w:author="BIOS" w:date="2012-09-27T15:59:00Z">
        <w:r>
          <w:rPr>
            <w:rFonts w:ascii="Arial Unicode MS" w:eastAsia="Arial Unicode MS" w:hAnsi="Arial Unicode MS" w:cs="Arial Unicode MS"/>
            <w:sz w:val="22"/>
            <w:lang w:eastAsia="ko-KR"/>
          </w:rPr>
          <w:t xml:space="preserve">ADD:  do the same test but assume the standard deviation is only an estimate and use </w:t>
        </w:r>
      </w:ins>
      <w:ins w:id="20" w:author="BIOS" w:date="2012-09-27T16:00:00Z">
        <w:r>
          <w:rPr>
            <w:rFonts w:ascii="Arial Unicode MS" w:eastAsia="Arial Unicode MS" w:hAnsi="Arial Unicode MS" w:cs="Arial Unicode MS"/>
            <w:sz w:val="22"/>
            <w:lang w:eastAsia="ko-KR"/>
          </w:rPr>
          <w:t>the</w:t>
        </w:r>
      </w:ins>
      <w:ins w:id="21" w:author="BIOS" w:date="2012-09-27T15:59:00Z">
        <w:r>
          <w:rPr>
            <w:rFonts w:ascii="Arial Unicode MS" w:eastAsia="Arial Unicode MS" w:hAnsi="Arial Unicode MS" w:cs="Arial Unicode MS"/>
            <w:sz w:val="22"/>
            <w:lang w:eastAsia="ko-KR"/>
          </w:rPr>
          <w:t xml:space="preserve"> </w:t>
        </w:r>
      </w:ins>
      <w:ins w:id="22" w:author="BIOS" w:date="2012-09-27T16:00:00Z">
        <w:r>
          <w:rPr>
            <w:rFonts w:ascii="Arial Unicode MS" w:eastAsia="Arial Unicode MS" w:hAnsi="Arial Unicode MS" w:cs="Arial Unicode MS"/>
            <w:sz w:val="22"/>
            <w:lang w:eastAsia="ko-KR"/>
          </w:rPr>
          <w:t>t distribution instead</w:t>
        </w:r>
      </w:ins>
      <w:bookmarkStart w:id="23" w:name="_GoBack"/>
      <w:bookmarkEnd w:id="23"/>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2542B" w:rsidRPr="00A1091A" w:rsidRDefault="0082542B"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tabs>
          <w:tab w:val="left" w:pos="180"/>
          <w:tab w:val="left" w:pos="360"/>
          <w:tab w:val="left" w:pos="450"/>
          <w:tab w:val="left" w:pos="810"/>
          <w:tab w:val="left" w:pos="1800"/>
          <w:tab w:val="left" w:pos="2790"/>
          <w:tab w:val="left" w:pos="2880"/>
        </w:tabs>
        <w:ind w:left="360" w:hanging="360"/>
        <w:jc w:val="both"/>
        <w:rPr>
          <w:rFonts w:ascii="Arial Unicode MS" w:eastAsia="Arial Unicode MS" w:hAnsi="Arial Unicode MS" w:cs="Arial Unicode MS"/>
          <w:sz w:val="22"/>
        </w:rPr>
      </w:pPr>
      <w:r w:rsidRPr="00A1091A">
        <w:rPr>
          <w:rFonts w:ascii="Arial Unicode MS" w:eastAsia="Arial Unicode MS" w:hAnsi="Arial Unicode MS" w:cs="Arial Unicode MS"/>
          <w:sz w:val="22"/>
        </w:rPr>
        <w:t>2.</w:t>
      </w:r>
      <w:r w:rsidRPr="00A1091A">
        <w:rPr>
          <w:rFonts w:ascii="Arial Unicode MS" w:eastAsia="Arial Unicode MS" w:hAnsi="Arial Unicode MS" w:cs="Arial Unicode MS"/>
          <w:sz w:val="22"/>
        </w:rPr>
        <w:tab/>
        <w:t xml:space="preserve">Suppose you are interested in testing whether the mean benzene concentration in cigars is the same as in cigarettes. You know that the mean concentration of benzene in cigarettes is 81 </w:t>
      </w:r>
      <w:r w:rsidR="0082542B">
        <w:rPr>
          <w:rFonts w:ascii="Arial Unicode MS" w:eastAsia="Arial Unicode MS" w:hAnsi="Arial Unicode MS" w:cs="Arial Unicode MS" w:hint="eastAsia"/>
          <w:sz w:val="22"/>
          <w:lang w:eastAsia="ko-KR"/>
        </w:rPr>
        <w:t>m</w:t>
      </w:r>
      <w:r w:rsidRPr="00A1091A">
        <w:rPr>
          <w:rFonts w:ascii="Arial Unicode MS" w:eastAsia="Arial Unicode MS" w:hAnsi="Arial Unicode MS" w:cs="Arial Unicode MS"/>
          <w:sz w:val="22"/>
        </w:rPr>
        <w:t xml:space="preserve">g/g tobacco but you don’t know the mean concentration in cigars. However, you find that a random sample of seven cigars has a mean benzene concentration of </w:t>
      </w:r>
      <w:r w:rsidRPr="00A1091A">
        <w:rPr>
          <w:rFonts w:ascii="Arial Unicode MS" w:eastAsia="Arial Unicode MS" w:hAnsi="Arial Unicode MS" w:cs="Arial Unicode MS"/>
          <w:position w:val="-6"/>
          <w:sz w:val="22"/>
        </w:rPr>
        <w:object w:dxaOrig="220" w:dyaOrig="260">
          <v:shape id="_x0000_i1028" type="#_x0000_t75" style="width:11.25pt;height:12.75pt" o:ole="">
            <v:imagedata r:id="rId8" o:title=""/>
          </v:shape>
          <o:OLEObject Type="Embed" ProgID="Equation.3" ShapeID="_x0000_i1028" DrawAspect="Content" ObjectID="_1410266803" r:id="rId12"/>
        </w:object>
      </w:r>
      <w:r w:rsidR="0082542B">
        <w:rPr>
          <w:rFonts w:ascii="Arial Unicode MS" w:eastAsia="Arial Unicode MS" w:hAnsi="Arial Unicode MS" w:cs="Arial Unicode MS"/>
          <w:sz w:val="22"/>
        </w:rPr>
        <w:t>=151</w:t>
      </w:r>
      <w:r w:rsidR="0082542B">
        <w:rPr>
          <w:rFonts w:ascii="Arial Unicode MS" w:eastAsia="Arial Unicode MS" w:hAnsi="Arial Unicode MS" w:cs="Arial Unicode MS" w:hint="eastAsia"/>
          <w:sz w:val="22"/>
          <w:lang w:eastAsia="ko-KR"/>
        </w:rPr>
        <w:t xml:space="preserve"> m</w:t>
      </w:r>
      <w:r w:rsidRPr="00A1091A">
        <w:rPr>
          <w:rFonts w:ascii="Arial Unicode MS" w:eastAsia="Arial Unicode MS" w:hAnsi="Arial Unicode MS" w:cs="Arial Unicode MS"/>
          <w:sz w:val="22"/>
        </w:rPr>
        <w:t xml:space="preserve">g/g. Assume the distribution of benzene in cigars is approximately normal with known standard deviation of </w:t>
      </w:r>
      <w:r w:rsidR="0082542B" w:rsidRPr="00A1091A">
        <w:rPr>
          <w:rFonts w:ascii="Arial Unicode MS" w:eastAsia="Arial Unicode MS" w:hAnsi="Arial Unicode MS" w:cs="Arial Unicode MS"/>
          <w:sz w:val="24"/>
        </w:rPr>
        <w:sym w:font="Symbol" w:char="F073"/>
      </w:r>
      <w:r w:rsidR="0082542B">
        <w:rPr>
          <w:rFonts w:ascii="Arial Unicode MS" w:eastAsia="Arial Unicode MS" w:hAnsi="Arial Unicode MS" w:cs="Arial Unicode MS"/>
          <w:sz w:val="22"/>
        </w:rPr>
        <w:t>=9</w:t>
      </w:r>
      <w:r w:rsidRPr="00A1091A">
        <w:rPr>
          <w:rFonts w:ascii="Arial Unicode MS" w:eastAsia="Arial Unicode MS" w:hAnsi="Arial Unicode MS" w:cs="Arial Unicode MS"/>
          <w:sz w:val="22"/>
        </w:rPr>
        <w:t>g/g. Perform an appropriate hypothesis test at the 0.05 level of significance.</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null hypothesis.</w:t>
      </w:r>
    </w:p>
    <w:p w:rsidR="00816717" w:rsidRPr="00A1091A" w:rsidRDefault="0082542B" w:rsidP="0082542B">
      <w:pPr>
        <w:pStyle w:val="ListParagraph"/>
        <w:tabs>
          <w:tab w:val="left" w:pos="360"/>
          <w:tab w:val="left" w:pos="450"/>
          <w:tab w:val="left" w:pos="810"/>
          <w:tab w:val="left" w:pos="1800"/>
          <w:tab w:val="left" w:pos="2790"/>
          <w:tab w:val="left" w:pos="2880"/>
        </w:tabs>
        <w:ind w:leftChars="0" w:left="360"/>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The mean</w:t>
      </w:r>
      <w:r>
        <w:rPr>
          <w:rFonts w:ascii="Arial Unicode MS" w:eastAsia="Arial Unicode MS" w:hAnsi="Arial Unicode MS" w:cs="Arial Unicode MS" w:hint="eastAsia"/>
          <w:sz w:val="22"/>
          <w:highlight w:val="lightGray"/>
          <w:lang w:eastAsia="ko-KR"/>
        </w:rPr>
        <w:t xml:space="preserve"> concentration of benzene in cigars is the same to that of benzene in cigarettes.</w:t>
      </w:r>
      <w:r w:rsidRPr="0082542B">
        <w:rPr>
          <w:rFonts w:ascii="Arial Unicode MS" w:eastAsia="Arial Unicode MS" w:hAnsi="Arial Unicode MS" w:cs="Arial Unicode MS" w:hint="eastAsia"/>
          <w:sz w:val="22"/>
          <w:highlight w:val="lightGray"/>
          <w:lang w:eastAsia="ko-KR"/>
        </w:rPr>
        <w:t xml:space="preserve"> (</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0</m:t>
            </m:r>
          </m:sub>
        </m:sSub>
        <m:r>
          <m:rPr>
            <m:sty m:val="p"/>
          </m:rPr>
          <w:rPr>
            <w:rFonts w:ascii="Cambria Math" w:eastAsia="Arial Unicode MS" w:hAnsi="Cambria Math" w:cs="Arial Unicode MS"/>
            <w:sz w:val="22"/>
            <w:highlight w:val="lightGray"/>
            <w:lang w:eastAsia="ko-KR"/>
          </w:rPr>
          <m:t>:μ=81</m:t>
        </m:r>
      </m:oMath>
      <w:r w:rsidRPr="0082542B">
        <w:rPr>
          <w:rFonts w:ascii="Arial Unicode MS" w:eastAsia="Arial Unicode MS" w:hAnsi="Arial Unicode MS" w:cs="Arial Unicode MS" w:hint="eastAsia"/>
          <w:sz w:val="22"/>
          <w:highlight w:val="lightGray"/>
          <w:lang w:eastAsia="ko-KR"/>
        </w:rPr>
        <w:t>)</w:t>
      </w: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State the alternative hypothesis.</w:t>
      </w:r>
    </w:p>
    <w:p w:rsidR="00816717" w:rsidRPr="0082542B" w:rsidRDefault="0082542B" w:rsidP="0082542B">
      <w:pPr>
        <w:pStyle w:val="ListParagraph"/>
        <w:tabs>
          <w:tab w:val="left" w:pos="360"/>
          <w:tab w:val="left" w:pos="450"/>
          <w:tab w:val="left" w:pos="810"/>
          <w:tab w:val="left" w:pos="1800"/>
          <w:tab w:val="left" w:pos="2790"/>
          <w:tab w:val="left" w:pos="2880"/>
        </w:tabs>
        <w:ind w:leftChars="0" w:left="360"/>
        <w:rPr>
          <w:rFonts w:ascii="Arial Unicode MS" w:eastAsia="Arial Unicode MS" w:hAnsi="Arial Unicode MS" w:cs="Arial Unicode MS"/>
          <w:sz w:val="22"/>
          <w:lang w:eastAsia="ko-KR"/>
        </w:rPr>
      </w:pPr>
      <w:r w:rsidRPr="0082542B">
        <w:rPr>
          <w:rFonts w:ascii="Arial Unicode MS" w:eastAsia="Arial Unicode MS" w:hAnsi="Arial Unicode MS" w:cs="Arial Unicode MS" w:hint="eastAsia"/>
          <w:sz w:val="22"/>
          <w:highlight w:val="lightGray"/>
          <w:lang w:eastAsia="ko-KR"/>
        </w:rPr>
        <w:t>The mean</w:t>
      </w:r>
      <w:r>
        <w:rPr>
          <w:rFonts w:ascii="Arial Unicode MS" w:eastAsia="Arial Unicode MS" w:hAnsi="Arial Unicode MS" w:cs="Arial Unicode MS" w:hint="eastAsia"/>
          <w:sz w:val="22"/>
          <w:highlight w:val="lightGray"/>
          <w:lang w:eastAsia="ko-KR"/>
        </w:rPr>
        <w:t xml:space="preserve"> concentration of benzene in cigars is not the same to that of benzene in cigarettes.</w:t>
      </w:r>
      <w:r w:rsidRPr="0082542B">
        <w:rPr>
          <w:rFonts w:ascii="Arial Unicode MS" w:eastAsia="Arial Unicode MS" w:hAnsi="Arial Unicode MS" w:cs="Arial Unicode MS" w:hint="eastAsia"/>
          <w:sz w:val="22"/>
          <w:highlight w:val="lightGray"/>
          <w:lang w:eastAsia="ko-KR"/>
        </w:rPr>
        <w:t xml:space="preserve"> </w:t>
      </w:r>
      <w:r w:rsidRPr="009D2D13">
        <w:rPr>
          <w:rFonts w:ascii="Arial Unicode MS" w:eastAsia="Arial Unicode MS" w:hAnsi="Arial Unicode MS" w:cs="Arial Unicode MS" w:hint="eastAsia"/>
          <w:sz w:val="22"/>
          <w:highlight w:val="lightGray"/>
          <w:lang w:eastAsia="ko-KR"/>
        </w:rPr>
        <w:t>(</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1</m:t>
            </m:r>
          </m:sub>
        </m:sSub>
        <m:r>
          <m:rPr>
            <m:sty m:val="p"/>
          </m:rPr>
          <w:rPr>
            <w:rFonts w:ascii="Cambria Math" w:eastAsia="Arial Unicode MS" w:hAnsi="Cambria Math" w:cs="Arial Unicode MS"/>
            <w:sz w:val="22"/>
            <w:highlight w:val="lightGray"/>
            <w:lang w:eastAsia="ko-KR"/>
          </w:rPr>
          <m:t>:μ≠81</m:t>
        </m:r>
      </m:oMath>
      <w:r w:rsidRPr="009D2D13">
        <w:rPr>
          <w:rFonts w:ascii="Arial Unicode MS" w:eastAsia="Arial Unicode MS" w:hAnsi="Arial Unicode MS" w:cs="Arial Unicode MS" w:hint="eastAsia"/>
          <w:sz w:val="22"/>
          <w:highlight w:val="lightGray"/>
          <w:lang w:eastAsia="ko-KR"/>
        </w:rPr>
        <w:t>)</w:t>
      </w: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Is a one-sided or two-sided test more appropriate?</w:t>
      </w:r>
    </w:p>
    <w:p w:rsidR="0082542B" w:rsidRPr="00A1091A" w:rsidRDefault="0082542B" w:rsidP="0082542B">
      <w:pPr>
        <w:tabs>
          <w:tab w:val="left" w:pos="360"/>
          <w:tab w:val="left" w:pos="450"/>
          <w:tab w:val="left" w:pos="810"/>
          <w:tab w:val="left" w:pos="1800"/>
          <w:tab w:val="left" w:pos="2790"/>
          <w:tab w:val="left" w:pos="2880"/>
        </w:tabs>
        <w:ind w:left="220" w:hangingChars="100" w:hanging="220"/>
        <w:rPr>
          <w:rFonts w:ascii="Arial Unicode MS" w:eastAsia="Arial Unicode MS" w:hAnsi="Arial Unicode MS" w:cs="Arial Unicode MS"/>
          <w:sz w:val="22"/>
          <w:lang w:eastAsia="ko-KR"/>
        </w:rPr>
      </w:pPr>
      <w:r>
        <w:rPr>
          <w:rFonts w:ascii="Arial Unicode MS" w:eastAsia="Arial Unicode MS" w:hAnsi="Arial Unicode MS" w:cs="Arial Unicode MS" w:hint="eastAsia"/>
          <w:sz w:val="22"/>
          <w:lang w:eastAsia="ko-KR"/>
        </w:rPr>
        <w:t xml:space="preserve">  </w:t>
      </w:r>
      <w:r w:rsidRPr="009D2D13">
        <w:rPr>
          <w:rFonts w:ascii="Arial Unicode MS" w:eastAsia="Arial Unicode MS" w:hAnsi="Arial Unicode MS" w:cs="Arial Unicode MS" w:hint="eastAsia"/>
          <w:sz w:val="22"/>
          <w:highlight w:val="lightGray"/>
          <w:lang w:eastAsia="ko-KR"/>
        </w:rPr>
        <w:t xml:space="preserve">Two </w:t>
      </w:r>
      <w:r w:rsidRPr="009D2D13">
        <w:rPr>
          <w:rFonts w:ascii="Arial Unicode MS" w:eastAsia="Arial Unicode MS" w:hAnsi="Arial Unicode MS" w:cs="Arial Unicode MS"/>
          <w:sz w:val="22"/>
          <w:highlight w:val="lightGray"/>
          <w:lang w:eastAsia="ko-KR"/>
        </w:rPr>
        <w:t>sided</w:t>
      </w:r>
      <w:r>
        <w:rPr>
          <w:rFonts w:ascii="Arial Unicode MS" w:eastAsia="Arial Unicode MS" w:hAnsi="Arial Unicode MS" w:cs="Arial Unicode MS" w:hint="eastAsia"/>
          <w:sz w:val="22"/>
          <w:highlight w:val="lightGray"/>
          <w:lang w:eastAsia="ko-KR"/>
        </w:rPr>
        <w:t xml:space="preserve"> test would be</w:t>
      </w:r>
      <w:r w:rsidRPr="009D2D13">
        <w:rPr>
          <w:rFonts w:ascii="Arial Unicode MS" w:eastAsia="Arial Unicode MS" w:hAnsi="Arial Unicode MS" w:cs="Arial Unicode MS" w:hint="eastAsia"/>
          <w:sz w:val="22"/>
          <w:highlight w:val="lightGray"/>
          <w:lang w:eastAsia="ko-KR"/>
        </w:rPr>
        <w:t xml:space="preserve"> appropriate since </w:t>
      </w:r>
      <w:r w:rsidR="00207613">
        <w:rPr>
          <w:rFonts w:ascii="Arial Unicode MS" w:eastAsia="Arial Unicode MS" w:hAnsi="Arial Unicode MS" w:cs="Arial Unicode MS" w:hint="eastAsia"/>
          <w:sz w:val="22"/>
          <w:highlight w:val="lightGray"/>
          <w:lang w:eastAsia="ko-KR"/>
        </w:rPr>
        <w:t>t</w:t>
      </w:r>
      <w:r w:rsidR="00207613" w:rsidRPr="0082542B">
        <w:rPr>
          <w:rFonts w:ascii="Arial Unicode MS" w:eastAsia="Arial Unicode MS" w:hAnsi="Arial Unicode MS" w:cs="Arial Unicode MS" w:hint="eastAsia"/>
          <w:sz w:val="22"/>
          <w:highlight w:val="lightGray"/>
          <w:lang w:eastAsia="ko-KR"/>
        </w:rPr>
        <w:t>he mean</w:t>
      </w:r>
      <w:r w:rsidR="00207613">
        <w:rPr>
          <w:rFonts w:ascii="Arial Unicode MS" w:eastAsia="Arial Unicode MS" w:hAnsi="Arial Unicode MS" w:cs="Arial Unicode MS" w:hint="eastAsia"/>
          <w:sz w:val="22"/>
          <w:highlight w:val="lightGray"/>
          <w:lang w:eastAsia="ko-KR"/>
        </w:rPr>
        <w:t xml:space="preserve"> concentration of benzene in cigars </w:t>
      </w:r>
      <w:r w:rsidRPr="009D2D13">
        <w:rPr>
          <w:rFonts w:ascii="Arial Unicode MS" w:eastAsia="Arial Unicode MS" w:hAnsi="Arial Unicode MS" w:cs="Arial Unicode MS" w:hint="eastAsia"/>
          <w:sz w:val="22"/>
          <w:highlight w:val="lightGray"/>
          <w:lang w:eastAsia="ko-KR"/>
        </w:rPr>
        <w:t xml:space="preserve">might be different from </w:t>
      </w:r>
      <w:r w:rsidR="00207613">
        <w:rPr>
          <w:rFonts w:ascii="Arial Unicode MS" w:eastAsia="Arial Unicode MS" w:hAnsi="Arial Unicode MS" w:cs="Arial Unicode MS" w:hint="eastAsia"/>
          <w:sz w:val="22"/>
          <w:highlight w:val="lightGray"/>
          <w:lang w:eastAsia="ko-KR"/>
        </w:rPr>
        <w:t>cigarettes</w:t>
      </w:r>
      <w:r w:rsidR="00207613" w:rsidRPr="009D2D13">
        <w:rPr>
          <w:rFonts w:ascii="Arial Unicode MS" w:eastAsia="Arial Unicode MS" w:hAnsi="Arial Unicode MS" w:cs="Arial Unicode MS" w:hint="eastAsia"/>
          <w:sz w:val="22"/>
          <w:highlight w:val="lightGray"/>
          <w:lang w:eastAsia="ko-KR"/>
        </w:rPr>
        <w:t xml:space="preserve"> </w:t>
      </w:r>
      <w:r w:rsidRPr="009D2D13">
        <w:rPr>
          <w:rFonts w:ascii="Arial Unicode MS" w:eastAsia="Arial Unicode MS" w:hAnsi="Arial Unicode MS" w:cs="Arial Unicode MS" w:hint="eastAsia"/>
          <w:sz w:val="22"/>
          <w:highlight w:val="lightGray"/>
          <w:lang w:eastAsia="ko-KR"/>
        </w:rPr>
        <w:t xml:space="preserve">in a smaller or </w:t>
      </w:r>
      <w:r w:rsidRPr="009D2D13">
        <w:rPr>
          <w:rFonts w:ascii="Arial Unicode MS" w:eastAsia="Arial Unicode MS" w:hAnsi="Arial Unicode MS" w:cs="Arial Unicode MS"/>
          <w:sz w:val="22"/>
          <w:highlight w:val="lightGray"/>
          <w:lang w:eastAsia="ko-KR"/>
        </w:rPr>
        <w:t>larger</w:t>
      </w:r>
      <w:r>
        <w:rPr>
          <w:rFonts w:ascii="Arial Unicode MS" w:eastAsia="Arial Unicode MS" w:hAnsi="Arial Unicode MS" w:cs="Arial Unicode MS" w:hint="eastAsia"/>
          <w:sz w:val="22"/>
          <w:highlight w:val="lightGray"/>
          <w:lang w:eastAsia="ko-KR"/>
        </w:rPr>
        <w:t xml:space="preserve"> cases</w:t>
      </w:r>
      <w:r w:rsidRPr="009D2D13">
        <w:rPr>
          <w:rFonts w:ascii="Arial Unicode MS" w:eastAsia="Arial Unicode MS" w:hAnsi="Arial Unicode MS" w:cs="Arial Unicode MS" w:hint="eastAsia"/>
          <w:sz w:val="22"/>
          <w:highlight w:val="lightGray"/>
          <w:lang w:eastAsia="ko-KR"/>
        </w:rPr>
        <w:t>.</w:t>
      </w:r>
      <w:r>
        <w:rPr>
          <w:rFonts w:ascii="Arial Unicode MS" w:eastAsia="Arial Unicode MS" w:hAnsi="Arial Unicode MS" w:cs="Arial Unicode MS" w:hint="eastAsia"/>
          <w:sz w:val="22"/>
          <w:lang w:eastAsia="ko-KR"/>
        </w:rPr>
        <w:t xml:space="preserve"> </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Calculate your test statistic. What is the distribution of your test statistic?</w:t>
      </w:r>
    </w:p>
    <w:p w:rsidR="00207613" w:rsidRPr="00207613" w:rsidRDefault="00207613" w:rsidP="00207613">
      <w:pPr>
        <w:ind w:firstLineChars="100" w:firstLine="220"/>
        <w:rPr>
          <w:rFonts w:ascii="Arial Unicode MS" w:eastAsia="Arial Unicode MS" w:hAnsi="Arial Unicode MS" w:cs="Arial Unicode MS"/>
          <w:sz w:val="22"/>
          <w:szCs w:val="22"/>
          <w:highlight w:val="lightGray"/>
        </w:rPr>
      </w:pPr>
      <w:r w:rsidRPr="00207613">
        <w:rPr>
          <w:rFonts w:ascii="Arial Unicode MS" w:eastAsia="Arial Unicode MS" w:hAnsi="Arial Unicode MS" w:cs="Arial Unicode MS"/>
          <w:position w:val="-32"/>
          <w:sz w:val="22"/>
          <w:szCs w:val="22"/>
          <w:highlight w:val="lightGray"/>
        </w:rPr>
        <w:object w:dxaOrig="1740" w:dyaOrig="720">
          <v:shape id="_x0000_i1029" type="#_x0000_t75" style="width:87pt;height:36pt" o:ole="">
            <v:imagedata r:id="rId10" o:title=""/>
          </v:shape>
          <o:OLEObject Type="Embed" ProgID="Equation.3" ShapeID="_x0000_i1029" DrawAspect="Content" ObjectID="_1410266804" r:id="rId13"/>
        </w:object>
      </w:r>
      <w:r w:rsidRPr="00207613">
        <w:rPr>
          <w:rFonts w:ascii="Arial Unicode MS" w:eastAsia="Arial Unicode MS" w:hAnsi="Arial Unicode MS" w:cs="Arial Unicode MS" w:hint="eastAsia"/>
          <w:sz w:val="22"/>
          <w:szCs w:val="22"/>
          <w:highlight w:val="lightGray"/>
          <w:lang w:eastAsia="ko-KR"/>
        </w:rPr>
        <w:t>=</w:t>
      </w:r>
      <m:oMath>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151</m:t>
            </m:r>
            <m:r>
              <w:rPr>
                <w:rFonts w:ascii="Arial Unicode MS" w:eastAsia="Arial Unicode MS" w:hAnsi="Arial Unicode MS" w:cs="Arial Unicode MS"/>
                <w:sz w:val="22"/>
                <w:szCs w:val="22"/>
                <w:highlight w:val="lightGray"/>
                <w:lang w:eastAsia="ko-KR"/>
              </w:rPr>
              <m:t>-</m:t>
            </m:r>
            <m:r>
              <w:rPr>
                <w:rFonts w:ascii="Cambria Math" w:eastAsia="Arial Unicode MS" w:hAnsi="Arial Unicode MS" w:cs="Arial Unicode MS"/>
                <w:sz w:val="22"/>
                <w:szCs w:val="22"/>
                <w:highlight w:val="lightGray"/>
                <w:lang w:eastAsia="ko-KR"/>
              </w:rPr>
              <m:t>81</m:t>
            </m:r>
          </m:num>
          <m:den>
            <m:f>
              <m:fPr>
                <m:ctrlPr>
                  <w:rPr>
                    <w:rFonts w:ascii="Cambria Math" w:eastAsia="Arial Unicode MS" w:hAnsi="Arial Unicode MS" w:cs="Arial Unicode MS"/>
                    <w:i/>
                    <w:sz w:val="22"/>
                    <w:szCs w:val="22"/>
                    <w:highlight w:val="lightGray"/>
                    <w:lang w:eastAsia="ko-KR"/>
                  </w:rPr>
                </m:ctrlPr>
              </m:fPr>
              <m:num>
                <m:r>
                  <w:rPr>
                    <w:rFonts w:ascii="Cambria Math" w:eastAsia="Arial Unicode MS" w:hAnsi="Arial Unicode MS" w:cs="Arial Unicode MS"/>
                    <w:sz w:val="22"/>
                    <w:szCs w:val="22"/>
                    <w:highlight w:val="lightGray"/>
                    <w:lang w:eastAsia="ko-KR"/>
                  </w:rPr>
                  <m:t>9</m:t>
                </m:r>
              </m:num>
              <m:den>
                <m:rad>
                  <m:radPr>
                    <m:degHide m:val="1"/>
                    <m:ctrlPr>
                      <w:rPr>
                        <w:rFonts w:ascii="Cambria Math" w:eastAsia="Arial Unicode MS" w:hAnsi="Arial Unicode MS" w:cs="Arial Unicode MS"/>
                        <w:i/>
                        <w:sz w:val="22"/>
                        <w:szCs w:val="22"/>
                        <w:highlight w:val="lightGray"/>
                        <w:lang w:eastAsia="ko-KR"/>
                      </w:rPr>
                    </m:ctrlPr>
                  </m:radPr>
                  <m:deg/>
                  <m:e>
                    <m:r>
                      <w:rPr>
                        <w:rFonts w:ascii="Cambria Math" w:eastAsia="Arial Unicode MS" w:hAnsi="Arial Unicode MS" w:cs="Arial Unicode MS"/>
                        <w:sz w:val="22"/>
                        <w:szCs w:val="22"/>
                        <w:highlight w:val="lightGray"/>
                        <w:lang w:eastAsia="ko-KR"/>
                      </w:rPr>
                      <m:t>7</m:t>
                    </m:r>
                  </m:e>
                </m:rad>
              </m:den>
            </m:f>
          </m:den>
        </m:f>
      </m:oMath>
      <w:r w:rsidRPr="00207613">
        <w:rPr>
          <w:rFonts w:ascii="Arial Unicode MS" w:eastAsia="Arial Unicode MS" w:hAnsi="Arial Unicode MS" w:cs="Arial Unicode MS" w:hint="eastAsia"/>
          <w:sz w:val="22"/>
          <w:szCs w:val="22"/>
          <w:highlight w:val="lightGray"/>
          <w:lang w:eastAsia="ko-KR"/>
        </w:rPr>
        <w:t xml:space="preserve">= </w:t>
      </w:r>
      <w:r w:rsidRPr="00207613">
        <w:rPr>
          <w:rFonts w:ascii="Arial Unicode MS" w:eastAsia="Arial Unicode MS" w:hAnsi="Arial Unicode MS" w:cs="Arial Unicode MS"/>
          <w:sz w:val="22"/>
          <w:szCs w:val="22"/>
          <w:highlight w:val="lightGray"/>
        </w:rPr>
        <w:t>20.578066</w:t>
      </w:r>
      <w:r w:rsidRPr="00207613">
        <w:rPr>
          <w:rFonts w:ascii="Arial Unicode MS" w:eastAsia="Arial Unicode MS" w:hAnsi="Arial Unicode MS" w:cs="Arial Unicode MS" w:hint="eastAsia"/>
          <w:sz w:val="22"/>
          <w:szCs w:val="22"/>
          <w:highlight w:val="lightGray"/>
          <w:lang w:eastAsia="ko-KR"/>
        </w:rPr>
        <w:t xml:space="preserve"> ,   </w:t>
      </w:r>
      <m:oMath>
        <m:acc>
          <m:accPr>
            <m:chr m:val="̅"/>
            <m:ctrlPr>
              <w:rPr>
                <w:rFonts w:ascii="Cambria Math" w:eastAsia="Arial Unicode MS" w:hAnsi="Arial Unicode MS" w:cs="Arial Unicode MS"/>
                <w:sz w:val="22"/>
                <w:szCs w:val="22"/>
                <w:highlight w:val="lightGray"/>
                <w:lang w:eastAsia="ko-KR"/>
              </w:rPr>
            </m:ctrlPr>
          </m:accPr>
          <m:e>
            <m:r>
              <m:rPr>
                <m:sty m:val="p"/>
              </m:rPr>
              <w:rPr>
                <w:rFonts w:ascii="Cambria Math" w:eastAsia="Arial Unicode MS" w:hAnsi="Arial Unicode MS" w:cs="Arial Unicode MS"/>
                <w:sz w:val="22"/>
                <w:szCs w:val="22"/>
                <w:highlight w:val="lightGray"/>
                <w:lang w:eastAsia="ko-KR"/>
              </w:rPr>
              <m:t>x</m:t>
            </m:r>
          </m:e>
        </m:acc>
        <m:r>
          <m:rPr>
            <m:sty m:val="p"/>
          </m:rPr>
          <w:rPr>
            <w:rFonts w:ascii="Cambria Math" w:eastAsia="Arial Unicode MS" w:hAnsi="Arial Unicode MS" w:cs="Arial Unicode MS"/>
            <w:sz w:val="22"/>
            <w:szCs w:val="22"/>
            <w:highlight w:val="lightGray"/>
            <w:lang w:eastAsia="ko-KR"/>
          </w:rPr>
          <m:t>~N</m:t>
        </m:r>
        <m:d>
          <m:dPr>
            <m:ctrlPr>
              <w:rPr>
                <w:rFonts w:ascii="Cambria Math" w:eastAsia="Arial Unicode MS" w:hAnsi="Arial Unicode MS" w:cs="Arial Unicode MS"/>
                <w:sz w:val="22"/>
                <w:szCs w:val="22"/>
                <w:highlight w:val="lightGray"/>
                <w:lang w:eastAsia="ko-KR"/>
              </w:rPr>
            </m:ctrlPr>
          </m:dPr>
          <m:e>
            <m:r>
              <m:rPr>
                <m:sty m:val="p"/>
              </m:rPr>
              <w:rPr>
                <w:rFonts w:ascii="Cambria Math" w:eastAsia="Arial Unicode MS" w:hAnsi="Arial Unicode MS" w:cs="Arial Unicode MS"/>
                <w:sz w:val="22"/>
                <w:szCs w:val="22"/>
                <w:highlight w:val="lightGray"/>
                <w:lang w:eastAsia="ko-KR"/>
              </w:rPr>
              <m:t>81,</m:t>
            </m:r>
            <m:f>
              <m:fPr>
                <m:ctrlPr>
                  <w:rPr>
                    <w:rFonts w:ascii="Cambria Math" w:eastAsia="Arial Unicode MS" w:hAnsi="Arial Unicode MS" w:cs="Arial Unicode MS"/>
                    <w:sz w:val="22"/>
                    <w:szCs w:val="22"/>
                    <w:highlight w:val="lightGray"/>
                    <w:lang w:eastAsia="ko-KR"/>
                  </w:rPr>
                </m:ctrlPr>
              </m:fPr>
              <m:num>
                <m:r>
                  <m:rPr>
                    <m:sty m:val="p"/>
                  </m:rPr>
                  <w:rPr>
                    <w:rFonts w:ascii="Cambria Math" w:eastAsia="Arial Unicode MS" w:hAnsi="Arial Unicode MS" w:cs="Arial Unicode MS"/>
                    <w:sz w:val="22"/>
                    <w:szCs w:val="22"/>
                    <w:highlight w:val="lightGray"/>
                    <w:lang w:eastAsia="ko-KR"/>
                  </w:rPr>
                  <m:t>81</m:t>
                </m:r>
              </m:num>
              <m:den>
                <m:r>
                  <m:rPr>
                    <m:sty m:val="p"/>
                  </m:rPr>
                  <w:rPr>
                    <w:rFonts w:ascii="Cambria Math" w:eastAsia="Arial Unicode MS" w:hAnsi="Arial Unicode MS" w:cs="Arial Unicode MS"/>
                    <w:sz w:val="22"/>
                    <w:szCs w:val="22"/>
                    <w:highlight w:val="lightGray"/>
                    <w:lang w:eastAsia="ko-KR"/>
                  </w:rPr>
                  <m:t>7</m:t>
                </m:r>
              </m:den>
            </m:f>
          </m:e>
        </m:d>
        <m:r>
          <m:rPr>
            <m:sty m:val="p"/>
          </m:rPr>
          <w:rPr>
            <w:rFonts w:ascii="Cambria Math" w:eastAsia="Arial Unicode MS" w:hAnsi="Arial Unicode MS" w:cs="Arial Unicode MS"/>
            <w:sz w:val="22"/>
            <w:szCs w:val="22"/>
            <w:highlight w:val="lightGray"/>
            <w:lang w:eastAsia="ko-KR"/>
          </w:rPr>
          <m:t>.</m:t>
        </m:r>
      </m:oMath>
    </w:p>
    <w:p w:rsidR="00207613" w:rsidRPr="00207613" w:rsidRDefault="00207613" w:rsidP="00207613">
      <w:pPr>
        <w:ind w:firstLineChars="100" w:firstLine="220"/>
        <w:rPr>
          <w:rFonts w:ascii="Arial Unicode MS" w:eastAsia="Arial Unicode MS" w:hAnsi="Arial Unicode MS" w:cs="Arial Unicode MS"/>
          <w:sz w:val="22"/>
          <w:szCs w:val="22"/>
        </w:rPr>
      </w:pPr>
      <w:r w:rsidRPr="00207613">
        <w:rPr>
          <w:rFonts w:ascii="Arial Unicode MS" w:eastAsia="Arial Unicode MS" w:hAnsi="Arial Unicode MS" w:cs="Arial Unicode MS" w:hint="eastAsia"/>
          <w:sz w:val="22"/>
          <w:szCs w:val="22"/>
          <w:highlight w:val="lightGray"/>
          <w:lang w:eastAsia="ko-KR"/>
        </w:rPr>
        <w:t xml:space="preserve"> </w:t>
      </w:r>
      <w:r w:rsidRPr="00207613">
        <w:rPr>
          <w:rFonts w:ascii="Arial Unicode MS" w:eastAsia="Arial Unicode MS" w:hAnsi="Arial Unicode MS" w:cs="Arial Unicode MS"/>
          <w:sz w:val="22"/>
          <w:szCs w:val="22"/>
          <w:highlight w:val="lightGray"/>
        </w:rPr>
        <w:t>di (7^0.5)*(151-81)/9</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Do you reject or not reject the null hypothesis?</w:t>
      </w:r>
    </w:p>
    <w:p w:rsidR="00207613" w:rsidRDefault="00207613" w:rsidP="00207613">
      <w:pPr>
        <w:rPr>
          <w:lang w:eastAsia="ko-KR"/>
        </w:rPr>
      </w:pPr>
      <w:r w:rsidRPr="00207613">
        <w:rPr>
          <w:rFonts w:ascii="Arial Unicode MS" w:eastAsia="Arial Unicode MS" w:hAnsi="Arial Unicode MS" w:cs="Arial Unicode MS"/>
          <w:sz w:val="22"/>
          <w:highlight w:val="lightGray"/>
          <w:lang w:eastAsia="ko-KR"/>
        </w:rPr>
        <w:t>W</w:t>
      </w:r>
      <w:r w:rsidRPr="00207613">
        <w:rPr>
          <w:rFonts w:ascii="Arial Unicode MS" w:eastAsia="Arial Unicode MS" w:hAnsi="Arial Unicode MS" w:cs="Arial Unicode MS" w:hint="eastAsia"/>
          <w:sz w:val="22"/>
          <w:highlight w:val="lightGray"/>
          <w:lang w:eastAsia="ko-KR"/>
        </w:rPr>
        <w:t xml:space="preserve">e reject the null hypothesis since the test statistics </w:t>
      </w:r>
      <w:r w:rsidRPr="00207613">
        <w:rPr>
          <w:rFonts w:ascii="Arial Unicode MS" w:eastAsia="Arial Unicode MS" w:hAnsi="Arial Unicode MS" w:cs="Arial Unicode MS"/>
          <w:sz w:val="22"/>
          <w:szCs w:val="22"/>
          <w:highlight w:val="lightGray"/>
        </w:rPr>
        <w:t>20.578066</w:t>
      </w:r>
      <w:r w:rsidRPr="00207613">
        <w:rPr>
          <w:rFonts w:ascii="Arial Unicode MS" w:eastAsia="Arial Unicode MS" w:hAnsi="Arial Unicode MS" w:cs="Arial Unicode MS" w:hint="eastAsia"/>
          <w:sz w:val="22"/>
          <w:szCs w:val="22"/>
          <w:highlight w:val="lightGray"/>
          <w:lang w:eastAsia="ko-KR"/>
        </w:rPr>
        <w:t xml:space="preserve"> </w:t>
      </w:r>
      <w:r>
        <w:rPr>
          <w:rFonts w:ascii="Arial Unicode MS" w:eastAsia="Arial Unicode MS" w:hAnsi="Arial Unicode MS" w:cs="Arial Unicode MS" w:hint="eastAsia"/>
          <w:sz w:val="22"/>
          <w:szCs w:val="22"/>
          <w:highlight w:val="lightGray"/>
          <w:lang w:eastAsia="ko-KR"/>
        </w:rPr>
        <w:t xml:space="preserve">is greater than </w:t>
      </w:r>
      <w:r w:rsidRPr="00207613">
        <w:rPr>
          <w:rFonts w:ascii="Arial Unicode MS" w:eastAsia="Arial Unicode MS" w:hAnsi="Arial Unicode MS" w:cs="Arial Unicode MS" w:hint="eastAsia"/>
          <w:sz w:val="22"/>
          <w:szCs w:val="22"/>
          <w:highlight w:val="lightGray"/>
          <w:lang w:eastAsia="ko-KR"/>
        </w:rPr>
        <w:t>1.96.</w:t>
      </w:r>
      <w:r w:rsidRPr="00207613">
        <w:rPr>
          <w:rFonts w:ascii="Arial Unicode MS" w:eastAsia="Arial Unicode MS" w:hAnsi="Arial Unicode MS" w:cs="Arial Unicode MS" w:hint="eastAsia"/>
          <w:sz w:val="22"/>
          <w:szCs w:val="22"/>
          <w:lang w:eastAsia="ko-KR"/>
        </w:rPr>
        <w:t xml:space="preserve"> </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lang w:eastAsia="ko-KR"/>
        </w:rPr>
      </w:pP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 xml:space="preserve">Calculate and interpret the p-value of your test statistic. </w:t>
      </w:r>
    </w:p>
    <w:p w:rsidR="00207613" w:rsidRPr="0082542B" w:rsidRDefault="00207613" w:rsidP="00207613">
      <w:pPr>
        <w:pStyle w:val="ListParagraph"/>
        <w:ind w:leftChars="0" w:left="360"/>
        <w:jc w:val="center"/>
      </w:pPr>
      <m:oMath>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d>
              <m:dPr>
                <m:begChr m:val="|"/>
                <m:endChr m:val="|"/>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m:t>
                </m:r>
              </m:e>
            </m:d>
            <m:r>
              <m:rPr>
                <m:sty m:val="p"/>
              </m:rPr>
              <w:rPr>
                <w:rFonts w:ascii="Cambria Math" w:eastAsia="Arial Unicode MS" w:hAnsi="Cambria Math" w:cs="Arial Unicode MS"/>
                <w:sz w:val="22"/>
                <w:highlight w:val="lightGray"/>
              </w:rPr>
              <m:t>≥20.58</m:t>
            </m:r>
          </m:e>
        </m:d>
        <m:r>
          <m:rPr>
            <m:sty m:val="p"/>
          </m:rPr>
          <w:rPr>
            <w:rFonts w:ascii="Cambria Math" w:eastAsia="Arial Unicode MS" w:hAnsi="Cambria Math" w:cs="Arial Unicode MS"/>
            <w:sz w:val="22"/>
            <w:highlight w:val="lightGray"/>
          </w:rPr>
          <m:t>=P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Z≥20.58</m:t>
            </m:r>
          </m:e>
        </m:d>
      </m:oMath>
      <w:r w:rsidRPr="00207613">
        <w:rPr>
          <w:rFonts w:ascii="Arial Unicode MS" w:eastAsia="Arial Unicode MS" w:hAnsi="Arial Unicode MS" w:cs="Arial Unicode MS" w:hint="eastAsia"/>
          <w:sz w:val="22"/>
          <w:highlight w:val="lightGray"/>
          <w:lang w:eastAsia="ko-KR"/>
        </w:rPr>
        <w:t>+</w:t>
      </w:r>
      <m:oMath>
        <m:r>
          <m:rPr>
            <m:sty m:val="p"/>
          </m:rPr>
          <w:rPr>
            <w:rFonts w:ascii="Cambria Math" w:eastAsia="Arial Unicode MS" w:hAnsi="Cambria Math" w:cs="Arial Unicode MS"/>
            <w:sz w:val="22"/>
            <w:highlight w:val="lightGray"/>
          </w:rPr>
          <m:t xml:space="preserve"> P</m:t>
        </m:r>
        <m:d>
          <m:dPr>
            <m:ctrlPr>
              <w:rPr>
                <w:rFonts w:ascii="Cambria Math" w:eastAsia="Arial Unicode MS" w:hAnsi="Cambria Math" w:cs="Arial Unicode MS"/>
                <w:sz w:val="22"/>
                <w:highlight w:val="lightGray"/>
              </w:rPr>
            </m:ctrlPr>
          </m:dPr>
          <m:e>
            <m:r>
              <m:rPr>
                <m:sty m:val="p"/>
              </m:rPr>
              <w:rPr>
                <w:rFonts w:ascii="Cambria Math" w:eastAsia="Arial Unicode MS" w:hAnsi="Cambria Math" w:cs="Arial Unicode MS"/>
                <w:sz w:val="22"/>
                <w:highlight w:val="lightGray"/>
              </w:rPr>
              <m:t>Z≤20.58</m:t>
            </m:r>
          </m:e>
        </m:d>
        <m:r>
          <m:rPr>
            <m:sty m:val="p"/>
          </m:rPr>
          <w:rPr>
            <w:rFonts w:ascii="Cambria Math" w:eastAsia="Arial Unicode MS" w:hAnsi="Cambria Math" w:cs="Arial Unicode MS"/>
            <w:sz w:val="22"/>
            <w:highlight w:val="lightGray"/>
            <w:lang w:eastAsia="ko-KR"/>
          </w:rPr>
          <m:t>=</m:t>
        </m:r>
      </m:oMath>
      <w:r w:rsidRPr="00207613">
        <w:rPr>
          <w:highlight w:val="lightGray"/>
        </w:rPr>
        <w:t>1.231e-30</w:t>
      </w:r>
      <m:oMath>
        <m:r>
          <m:rPr>
            <m:sty m:val="p"/>
          </m:rPr>
          <w:rPr>
            <w:rFonts w:ascii="Cambria Math" w:eastAsia="Arial Unicode MS" w:hAnsi="Cambria Math" w:cs="Arial Unicode MS"/>
            <w:sz w:val="22"/>
            <w:highlight w:val="lightGray"/>
            <w:lang w:eastAsia="ko-KR"/>
          </w:rPr>
          <m:t>≈0</m:t>
        </m:r>
      </m:oMath>
    </w:p>
    <w:p w:rsidR="00816717" w:rsidRPr="00207613" w:rsidRDefault="00207613" w:rsidP="00207613">
      <w:pPr>
        <w:pStyle w:val="ListParagraph"/>
        <w:tabs>
          <w:tab w:val="left" w:pos="450"/>
          <w:tab w:val="left" w:pos="810"/>
          <w:tab w:val="left" w:pos="1800"/>
          <w:tab w:val="left" w:pos="2790"/>
          <w:tab w:val="left" w:pos="2880"/>
        </w:tabs>
        <w:ind w:leftChars="0" w:left="360" w:firstLineChars="1300" w:firstLine="2860"/>
        <w:rPr>
          <w:rFonts w:ascii="Arial Unicode MS" w:eastAsia="Arial Unicode MS" w:hAnsi="Arial Unicode MS" w:cs="Arial Unicode MS"/>
          <w:sz w:val="22"/>
          <w:szCs w:val="22"/>
          <w:lang w:eastAsia="ko-KR"/>
        </w:rPr>
      </w:pPr>
      <w:r w:rsidRPr="00207613">
        <w:rPr>
          <w:rFonts w:ascii="Arial Unicode MS" w:eastAsia="Arial Unicode MS" w:hAnsi="Arial Unicode MS" w:cs="Arial Unicode MS"/>
          <w:sz w:val="22"/>
          <w:szCs w:val="22"/>
          <w:highlight w:val="lightGray"/>
        </w:rPr>
        <w:t>di 2*normal(</w:t>
      </w:r>
      <m:oMath>
        <m:r>
          <m:rPr>
            <m:sty m:val="p"/>
          </m:rPr>
          <w:rPr>
            <w:rFonts w:ascii="Cambria Math" w:eastAsia="Arial Unicode MS" w:hAnsi="Cambria Math" w:cs="Arial Unicode MS"/>
            <w:sz w:val="22"/>
            <w:highlight w:val="lightGray"/>
          </w:rPr>
          <m:t>20.58</m:t>
        </m:r>
      </m:oMath>
      <w:r w:rsidRPr="00207613">
        <w:rPr>
          <w:rFonts w:ascii="Arial Unicode MS" w:eastAsia="Arial Unicode MS" w:hAnsi="Arial Unicode MS" w:cs="Arial Unicode MS"/>
          <w:sz w:val="22"/>
          <w:szCs w:val="22"/>
          <w:highlight w:val="lightGray"/>
        </w:rPr>
        <w:t>)</w:t>
      </w:r>
    </w:p>
    <w:p w:rsidR="00816717" w:rsidRPr="00A1091A" w:rsidRDefault="00816717" w:rsidP="00816717">
      <w:pPr>
        <w:numPr>
          <w:ilvl w:val="0"/>
          <w:numId w:val="7"/>
        </w:numPr>
        <w:tabs>
          <w:tab w:val="left" w:pos="180"/>
          <w:tab w:val="left" w:pos="450"/>
          <w:tab w:val="left" w:pos="810"/>
          <w:tab w:val="left" w:pos="1800"/>
          <w:tab w:val="left" w:pos="2790"/>
          <w:tab w:val="left" w:pos="2880"/>
        </w:tabs>
        <w:rPr>
          <w:rFonts w:ascii="Arial Unicode MS" w:eastAsia="Arial Unicode MS" w:hAnsi="Arial Unicode MS" w:cs="Arial Unicode MS"/>
          <w:sz w:val="22"/>
        </w:rPr>
      </w:pPr>
      <w:r w:rsidRPr="00A1091A">
        <w:rPr>
          <w:rFonts w:ascii="Arial Unicode MS" w:eastAsia="Arial Unicode MS" w:hAnsi="Arial Unicode MS" w:cs="Arial Unicode MS"/>
          <w:sz w:val="22"/>
        </w:rPr>
        <w:t>What is your conclusion?</w:t>
      </w:r>
    </w:p>
    <w:p w:rsidR="00207613" w:rsidRPr="00207613" w:rsidRDefault="00207613" w:rsidP="00207613">
      <w:pPr>
        <w:tabs>
          <w:tab w:val="left" w:pos="360"/>
          <w:tab w:val="left" w:pos="450"/>
          <w:tab w:val="left" w:pos="810"/>
          <w:tab w:val="left" w:pos="1800"/>
          <w:tab w:val="left" w:pos="2790"/>
          <w:tab w:val="left" w:pos="2880"/>
        </w:tabs>
        <w:rPr>
          <w:rFonts w:ascii="Arial Unicode MS" w:eastAsia="Arial Unicode MS" w:hAnsi="Arial Unicode MS" w:cs="Arial Unicode MS"/>
          <w:sz w:val="22"/>
          <w:lang w:eastAsia="ko-KR"/>
        </w:rPr>
      </w:pPr>
      <w:r w:rsidRPr="00207613">
        <w:rPr>
          <w:rFonts w:ascii="Arial Unicode MS" w:eastAsia="Arial Unicode MS" w:hAnsi="Arial Unicode MS" w:cs="Arial Unicode MS" w:hint="eastAsia"/>
          <w:sz w:val="22"/>
          <w:highlight w:val="lightGray"/>
          <w:lang w:eastAsia="ko-KR"/>
        </w:rPr>
        <w:t>The mean concentration of benzene in cigars is not the same to that of benzene in cigarettes. (</w:t>
      </w:r>
      <m:oMath>
        <m:sSub>
          <m:sSubPr>
            <m:ctrlPr>
              <w:rPr>
                <w:rFonts w:ascii="Cambria Math" w:eastAsia="Arial Unicode MS" w:hAnsi="Cambria Math" w:cs="Arial Unicode MS"/>
                <w:sz w:val="22"/>
                <w:highlight w:val="lightGray"/>
                <w:lang w:eastAsia="ko-KR"/>
              </w:rPr>
            </m:ctrlPr>
          </m:sSubPr>
          <m:e>
            <m:r>
              <m:rPr>
                <m:sty m:val="p"/>
              </m:rPr>
              <w:rPr>
                <w:rFonts w:ascii="Cambria Math" w:eastAsia="Arial Unicode MS" w:hAnsi="Cambria Math" w:cs="Arial Unicode MS"/>
                <w:sz w:val="22"/>
                <w:highlight w:val="lightGray"/>
                <w:lang w:eastAsia="ko-KR"/>
              </w:rPr>
              <m:t>H</m:t>
            </m:r>
          </m:e>
          <m:sub>
            <m:r>
              <m:rPr>
                <m:sty m:val="p"/>
              </m:rPr>
              <w:rPr>
                <w:rFonts w:ascii="Cambria Math" w:eastAsia="Arial Unicode MS" w:hAnsi="Cambria Math" w:cs="Arial Unicode MS"/>
                <w:sz w:val="22"/>
                <w:highlight w:val="lightGray"/>
                <w:lang w:eastAsia="ko-KR"/>
              </w:rPr>
              <m:t>1</m:t>
            </m:r>
          </m:sub>
        </m:sSub>
        <m:r>
          <m:rPr>
            <m:sty m:val="p"/>
          </m:rPr>
          <w:rPr>
            <w:rFonts w:ascii="Cambria Math" w:eastAsia="Arial Unicode MS" w:hAnsi="Cambria Math" w:cs="Arial Unicode MS"/>
            <w:sz w:val="22"/>
            <w:highlight w:val="lightGray"/>
            <w:lang w:eastAsia="ko-KR"/>
          </w:rPr>
          <m:t>:μ≠81</m:t>
        </m:r>
      </m:oMath>
      <w:r w:rsidRPr="00207613">
        <w:rPr>
          <w:rFonts w:ascii="Arial Unicode MS" w:eastAsia="Arial Unicode MS" w:hAnsi="Arial Unicode MS" w:cs="Arial Unicode MS" w:hint="eastAsia"/>
          <w:sz w:val="22"/>
          <w:highlight w:val="lightGray"/>
          <w:lang w:eastAsia="ko-KR"/>
        </w:rPr>
        <w:t>)</w:t>
      </w:r>
    </w:p>
    <w:p w:rsidR="00816717" w:rsidRPr="00A1091A" w:rsidRDefault="00816717" w:rsidP="00816717">
      <w:pPr>
        <w:tabs>
          <w:tab w:val="left" w:pos="180"/>
          <w:tab w:val="left" w:pos="450"/>
          <w:tab w:val="left" w:pos="810"/>
          <w:tab w:val="left" w:pos="1800"/>
          <w:tab w:val="left" w:pos="2790"/>
          <w:tab w:val="left" w:pos="2880"/>
        </w:tabs>
        <w:rPr>
          <w:rFonts w:ascii="Arial Unicode MS" w:eastAsia="Arial Unicode MS" w:hAnsi="Arial Unicode MS" w:cs="Arial Unicode MS"/>
          <w:sz w:val="22"/>
        </w:rPr>
      </w:pPr>
    </w:p>
    <w:p w:rsidR="00816717" w:rsidRDefault="00816717" w:rsidP="00816717">
      <w:pPr>
        <w:rPr>
          <w:lang w:eastAsia="ko-KR"/>
        </w:rPr>
      </w:pPr>
    </w:p>
    <w:sectPr w:rsidR="00816717" w:rsidSect="006F4054">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0F40558"/>
    <w:multiLevelType w:val="hybridMultilevel"/>
    <w:tmpl w:val="5E9E5144"/>
    <w:lvl w:ilvl="0" w:tplc="9FFAAF44">
      <w:start w:val="1"/>
      <w:numFmt w:val="bullet"/>
      <w:lvlText w:val="-"/>
      <w:lvlJc w:val="left"/>
      <w:pPr>
        <w:tabs>
          <w:tab w:val="num" w:pos="1080"/>
        </w:tabs>
        <w:ind w:left="1080" w:hanging="360"/>
      </w:pPr>
      <w:rPr>
        <w:rFonts w:hint="default"/>
        <w:b/>
        <w:i w:val="0"/>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23F06F7"/>
    <w:multiLevelType w:val="hybridMultilevel"/>
    <w:tmpl w:val="A7CCDB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C66604"/>
    <w:multiLevelType w:val="singleLevel"/>
    <w:tmpl w:val="F3025432"/>
    <w:lvl w:ilvl="0">
      <w:start w:val="3"/>
      <w:numFmt w:val="decimal"/>
      <w:lvlText w:val="%1."/>
      <w:lvlJc w:val="left"/>
      <w:pPr>
        <w:tabs>
          <w:tab w:val="num" w:pos="810"/>
        </w:tabs>
        <w:ind w:left="810" w:hanging="360"/>
      </w:pPr>
      <w:rPr>
        <w:rFonts w:hint="default"/>
      </w:rPr>
    </w:lvl>
  </w:abstractNum>
  <w:abstractNum w:abstractNumId="4">
    <w:nsid w:val="40A5357B"/>
    <w:multiLevelType w:val="singleLevel"/>
    <w:tmpl w:val="B4E8AAF6"/>
    <w:lvl w:ilvl="0">
      <w:start w:val="1"/>
      <w:numFmt w:val="bullet"/>
      <w:lvlText w:val=""/>
      <w:lvlJc w:val="left"/>
      <w:pPr>
        <w:tabs>
          <w:tab w:val="num" w:pos="360"/>
        </w:tabs>
        <w:ind w:left="360" w:hanging="360"/>
      </w:pPr>
      <w:rPr>
        <w:rFonts w:ascii="Symbol" w:hAnsi="Symbol" w:hint="default"/>
        <w:sz w:val="24"/>
      </w:rPr>
    </w:lvl>
  </w:abstractNum>
  <w:abstractNum w:abstractNumId="5">
    <w:nsid w:val="41F512DE"/>
    <w:multiLevelType w:val="singleLevel"/>
    <w:tmpl w:val="E1E469A0"/>
    <w:lvl w:ilvl="0">
      <w:start w:val="3"/>
      <w:numFmt w:val="decimal"/>
      <w:lvlText w:val="%1."/>
      <w:lvlJc w:val="left"/>
      <w:pPr>
        <w:tabs>
          <w:tab w:val="num" w:pos="810"/>
        </w:tabs>
        <w:ind w:left="810" w:hanging="360"/>
      </w:pPr>
      <w:rPr>
        <w:rFont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3"/>
  </w:num>
  <w:num w:numId="3">
    <w:abstractNumId w:val="1"/>
  </w:num>
  <w:num w:numId="4">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717"/>
    <w:rsid w:val="000668C2"/>
    <w:rsid w:val="00161E8D"/>
    <w:rsid w:val="001F041E"/>
    <w:rsid w:val="00207613"/>
    <w:rsid w:val="004D0B5D"/>
    <w:rsid w:val="005D260E"/>
    <w:rsid w:val="006F4054"/>
    <w:rsid w:val="00703919"/>
    <w:rsid w:val="00816717"/>
    <w:rsid w:val="00821239"/>
    <w:rsid w:val="0082542B"/>
    <w:rsid w:val="009D2D13"/>
    <w:rsid w:val="00B23E04"/>
    <w:rsid w:val="00E038C8"/>
    <w:rsid w:val="00EB4E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717"/>
    <w:pPr>
      <w:spacing w:after="0" w:line="240" w:lineRule="auto"/>
      <w:jc w:val="left"/>
    </w:pPr>
    <w:rPr>
      <w:rFonts w:ascii="Arial" w:hAnsi="Arial" w:cs="Times New Roman"/>
      <w:kern w:val="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2D13"/>
    <w:rPr>
      <w:color w:val="808080"/>
    </w:rPr>
  </w:style>
  <w:style w:type="paragraph" w:styleId="BalloonText">
    <w:name w:val="Balloon Text"/>
    <w:basedOn w:val="Normal"/>
    <w:link w:val="BalloonTextChar"/>
    <w:uiPriority w:val="99"/>
    <w:semiHidden/>
    <w:unhideWhenUsed/>
    <w:rsid w:val="009D2D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D2D13"/>
    <w:rPr>
      <w:rFonts w:asciiTheme="majorHAnsi" w:eastAsiaTheme="majorEastAsia" w:hAnsiTheme="majorHAnsi" w:cstheme="majorBidi"/>
      <w:kern w:val="0"/>
      <w:sz w:val="18"/>
      <w:szCs w:val="18"/>
      <w:lang w:eastAsia="en-US"/>
    </w:rPr>
  </w:style>
  <w:style w:type="paragraph" w:styleId="ListParagraph">
    <w:name w:val="List Paragraph"/>
    <w:basedOn w:val="Normal"/>
    <w:uiPriority w:val="34"/>
    <w:qFormat/>
    <w:rsid w:val="009D2D13"/>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717"/>
    <w:pPr>
      <w:spacing w:after="0" w:line="240" w:lineRule="auto"/>
      <w:jc w:val="left"/>
    </w:pPr>
    <w:rPr>
      <w:rFonts w:ascii="Arial" w:hAnsi="Arial" w:cs="Times New Roman"/>
      <w:kern w:val="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2D13"/>
    <w:rPr>
      <w:color w:val="808080"/>
    </w:rPr>
  </w:style>
  <w:style w:type="paragraph" w:styleId="BalloonText">
    <w:name w:val="Balloon Text"/>
    <w:basedOn w:val="Normal"/>
    <w:link w:val="BalloonTextChar"/>
    <w:uiPriority w:val="99"/>
    <w:semiHidden/>
    <w:unhideWhenUsed/>
    <w:rsid w:val="009D2D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D2D13"/>
    <w:rPr>
      <w:rFonts w:asciiTheme="majorHAnsi" w:eastAsiaTheme="majorEastAsia" w:hAnsiTheme="majorHAnsi" w:cstheme="majorBidi"/>
      <w:kern w:val="0"/>
      <w:sz w:val="18"/>
      <w:szCs w:val="18"/>
      <w:lang w:eastAsia="en-US"/>
    </w:rPr>
  </w:style>
  <w:style w:type="paragraph" w:styleId="ListParagraph">
    <w:name w:val="List Paragraph"/>
    <w:basedOn w:val="Normal"/>
    <w:uiPriority w:val="34"/>
    <w:qFormat/>
    <w:rsid w:val="009D2D13"/>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5.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1075</Words>
  <Characters>6134</Characters>
  <Application>Microsoft Office Word</Application>
  <DocSecurity>0</DocSecurity>
  <Lines>51</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The University of North Carolina at Chapel Hill</Company>
  <LinksUpToDate>false</LinksUpToDate>
  <CharactersWithSpaces>7195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hojin</dc:creator>
  <cp:lastModifiedBy>BIOS</cp:lastModifiedBy>
  <cp:revision>9</cp:revision>
  <dcterms:created xsi:type="dcterms:W3CDTF">2012-09-27T19:54:00Z</dcterms:created>
  <dcterms:modified xsi:type="dcterms:W3CDTF">2012-09-27T20:00:00Z</dcterms:modified>
</cp:coreProperties>
</file>